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0BA3C0" w14:textId="77777777" w:rsidR="00F77E11" w:rsidRPr="009A50B9" w:rsidRDefault="00F77E11">
      <w:pPr>
        <w:pStyle w:val="Nadpis1"/>
        <w:jc w:val="center"/>
        <w:rPr>
          <w:rFonts w:ascii="Arial" w:hAnsi="Arial" w:cs="Arial"/>
          <w:sz w:val="28"/>
          <w:szCs w:val="28"/>
        </w:rPr>
      </w:pPr>
      <w:r w:rsidRPr="009A50B9">
        <w:rPr>
          <w:rFonts w:ascii="Arial" w:hAnsi="Arial" w:cs="Arial"/>
          <w:sz w:val="28"/>
          <w:szCs w:val="28"/>
        </w:rPr>
        <w:t xml:space="preserve">SMLOUVA O </w:t>
      </w:r>
      <w:r w:rsidR="00B453AF" w:rsidRPr="009A50B9">
        <w:rPr>
          <w:rFonts w:ascii="Arial" w:hAnsi="Arial" w:cs="Arial"/>
          <w:sz w:val="28"/>
          <w:szCs w:val="28"/>
        </w:rPr>
        <w:t>DÍLO</w:t>
      </w:r>
    </w:p>
    <w:p w14:paraId="1895EAE6" w14:textId="77777777" w:rsidR="00F77E11" w:rsidRPr="009A50B9" w:rsidRDefault="00F77E11">
      <w:pPr>
        <w:rPr>
          <w:rFonts w:ascii="Arial" w:hAnsi="Arial" w:cs="Arial"/>
        </w:rPr>
      </w:pPr>
    </w:p>
    <w:p w14:paraId="4A612D7B" w14:textId="77777777" w:rsidR="00F77E11" w:rsidRPr="009A50B9" w:rsidRDefault="00F77E11">
      <w:pPr>
        <w:pStyle w:val="Zkladntext3"/>
        <w:jc w:val="center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uzavřená podle § </w:t>
      </w:r>
      <w:r w:rsidR="00671346" w:rsidRPr="009A50B9">
        <w:rPr>
          <w:rFonts w:ascii="Arial" w:hAnsi="Arial" w:cs="Arial"/>
          <w:sz w:val="22"/>
          <w:szCs w:val="22"/>
        </w:rPr>
        <w:t>2586</w:t>
      </w:r>
      <w:r w:rsidRPr="009A50B9">
        <w:rPr>
          <w:rFonts w:ascii="Arial" w:hAnsi="Arial" w:cs="Arial"/>
          <w:sz w:val="22"/>
          <w:szCs w:val="22"/>
        </w:rPr>
        <w:t xml:space="preserve"> a násl., zákona č. </w:t>
      </w:r>
      <w:r w:rsidR="00671346" w:rsidRPr="009A50B9">
        <w:rPr>
          <w:rFonts w:ascii="Arial" w:hAnsi="Arial" w:cs="Arial"/>
          <w:sz w:val="22"/>
          <w:szCs w:val="22"/>
        </w:rPr>
        <w:t>89/2012</w:t>
      </w:r>
      <w:r w:rsidR="00CF6AF5">
        <w:rPr>
          <w:rFonts w:ascii="Arial" w:hAnsi="Arial" w:cs="Arial"/>
          <w:sz w:val="22"/>
          <w:szCs w:val="22"/>
        </w:rPr>
        <w:t xml:space="preserve"> Sb</w:t>
      </w:r>
      <w:r w:rsidRPr="009A50B9">
        <w:rPr>
          <w:rFonts w:ascii="Arial" w:hAnsi="Arial" w:cs="Arial"/>
          <w:sz w:val="22"/>
          <w:szCs w:val="22"/>
        </w:rPr>
        <w:t xml:space="preserve">., </w:t>
      </w:r>
      <w:r w:rsidR="00671346" w:rsidRPr="009A50B9">
        <w:rPr>
          <w:rFonts w:ascii="Arial" w:hAnsi="Arial" w:cs="Arial"/>
          <w:sz w:val="22"/>
          <w:szCs w:val="22"/>
        </w:rPr>
        <w:t>občanský</w:t>
      </w:r>
      <w:r w:rsidRPr="009A50B9">
        <w:rPr>
          <w:rFonts w:ascii="Arial" w:hAnsi="Arial" w:cs="Arial"/>
          <w:sz w:val="22"/>
          <w:szCs w:val="22"/>
        </w:rPr>
        <w:t xml:space="preserve"> zákoník, v platném znění</w:t>
      </w:r>
    </w:p>
    <w:p w14:paraId="0D1A9CCE" w14:textId="0DCEF2DC" w:rsidR="00B453AF" w:rsidRPr="009A50B9" w:rsidRDefault="00B453AF" w:rsidP="00A56889">
      <w:pPr>
        <w:spacing w:before="120" w:line="288" w:lineRule="auto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</w:rPr>
        <w:t>pro</w:t>
      </w:r>
      <w:r w:rsidRPr="009A50B9">
        <w:rPr>
          <w:rFonts w:ascii="Arial" w:hAnsi="Arial" w:cs="Arial"/>
          <w:i/>
        </w:rPr>
        <w:t xml:space="preserve"> </w:t>
      </w:r>
      <w:r w:rsidRPr="009A50B9">
        <w:rPr>
          <w:rFonts w:ascii="Arial" w:hAnsi="Arial" w:cs="Arial"/>
        </w:rPr>
        <w:t>akci</w:t>
      </w:r>
      <w:r w:rsidRPr="009A50B9">
        <w:rPr>
          <w:rFonts w:ascii="Arial" w:hAnsi="Arial" w:cs="Arial"/>
          <w:i/>
        </w:rPr>
        <w:t>:</w:t>
      </w:r>
      <w:r w:rsidRPr="009A50B9">
        <w:rPr>
          <w:rFonts w:ascii="Arial" w:hAnsi="Arial" w:cs="Arial"/>
          <w:b/>
          <w:i/>
        </w:rPr>
        <w:t xml:space="preserve"> </w:t>
      </w:r>
      <w:r w:rsidR="009B5137" w:rsidRPr="009B5137">
        <w:rPr>
          <w:rFonts w:ascii="Arial" w:eastAsia="MS Mincho" w:hAnsi="Arial" w:cs="Arial"/>
          <w:b/>
        </w:rPr>
        <w:t>„</w:t>
      </w:r>
      <w:r w:rsidR="009B5137" w:rsidRPr="009B5137">
        <w:rPr>
          <w:rFonts w:ascii="Arial" w:hAnsi="Arial" w:cs="Arial"/>
          <w:b/>
        </w:rPr>
        <w:t>II/</w:t>
      </w:r>
      <w:r w:rsidR="001052EB">
        <w:rPr>
          <w:rFonts w:ascii="Arial" w:hAnsi="Arial" w:cs="Arial"/>
          <w:b/>
        </w:rPr>
        <w:t xml:space="preserve">128 Salačova Lhota </w:t>
      </w:r>
      <w:r w:rsidR="00520BEA">
        <w:rPr>
          <w:rFonts w:ascii="Arial" w:hAnsi="Arial" w:cs="Arial"/>
          <w:b/>
        </w:rPr>
        <w:t>-</w:t>
      </w:r>
      <w:r w:rsidR="001052EB">
        <w:rPr>
          <w:rFonts w:ascii="Arial" w:hAnsi="Arial" w:cs="Arial"/>
          <w:b/>
        </w:rPr>
        <w:t xml:space="preserve"> obchvat</w:t>
      </w:r>
      <w:r w:rsidR="009B5137">
        <w:rPr>
          <w:rFonts w:ascii="Arial" w:hAnsi="Arial" w:cs="Arial"/>
          <w:b/>
        </w:rPr>
        <w:t>“</w:t>
      </w:r>
    </w:p>
    <w:p w14:paraId="50FE4B80" w14:textId="77777777" w:rsidR="007326A4" w:rsidRDefault="004D0527" w:rsidP="007326A4">
      <w:pPr>
        <w:pStyle w:val="Zkladntextodsazen"/>
        <w:tabs>
          <w:tab w:val="center" w:pos="4873"/>
          <w:tab w:val="left" w:pos="6848"/>
        </w:tabs>
        <w:spacing w:before="120" w:after="240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ab/>
      </w:r>
    </w:p>
    <w:p w14:paraId="46A33DF9" w14:textId="77777777" w:rsidR="00F77E11" w:rsidRDefault="00F77E11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1 – Smluvní strany</w:t>
      </w:r>
    </w:p>
    <w:p w14:paraId="7F8D5671" w14:textId="77777777" w:rsidR="00F470CF" w:rsidRPr="00E92D6F" w:rsidRDefault="00F470CF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8"/>
          <w:szCs w:val="8"/>
        </w:rPr>
      </w:pPr>
    </w:p>
    <w:p w14:paraId="6C3A16D9" w14:textId="77777777" w:rsidR="00F77E11" w:rsidRPr="009A50B9" w:rsidRDefault="00F77E11" w:rsidP="00906436">
      <w:pPr>
        <w:pStyle w:val="Zkladntextodsazen21"/>
        <w:numPr>
          <w:ilvl w:val="1"/>
          <w:numId w:val="2"/>
        </w:numPr>
        <w:rPr>
          <w:rFonts w:ascii="Arial" w:eastAsia="MS Mincho" w:hAnsi="Arial" w:cs="Arial"/>
          <w:sz w:val="22"/>
        </w:rPr>
      </w:pPr>
      <w:r w:rsidRPr="009A50B9">
        <w:rPr>
          <w:rFonts w:ascii="Arial" w:hAnsi="Arial" w:cs="Arial"/>
          <w:b/>
          <w:sz w:val="22"/>
        </w:rPr>
        <w:t>Objednatel:</w:t>
      </w:r>
      <w:r w:rsidRPr="009A50B9">
        <w:rPr>
          <w:b/>
        </w:rPr>
        <w:tab/>
      </w:r>
      <w:r w:rsidR="00193FEE" w:rsidRPr="009A50B9">
        <w:rPr>
          <w:rFonts w:ascii="Arial" w:eastAsia="MS Mincho" w:hAnsi="Arial" w:cs="Arial"/>
          <w:b/>
          <w:sz w:val="22"/>
        </w:rPr>
        <w:t xml:space="preserve">Kraj </w:t>
      </w:r>
      <w:r w:rsidRPr="009A50B9">
        <w:rPr>
          <w:rFonts w:ascii="Arial" w:eastAsia="MS Mincho" w:hAnsi="Arial" w:cs="Arial"/>
          <w:b/>
          <w:sz w:val="22"/>
        </w:rPr>
        <w:t>Vysočina</w:t>
      </w:r>
      <w:r w:rsidRPr="009A50B9">
        <w:rPr>
          <w:rFonts w:ascii="Arial" w:eastAsia="MS Mincho" w:hAnsi="Arial" w:cs="Arial"/>
          <w:sz w:val="22"/>
        </w:rPr>
        <w:t xml:space="preserve">, se sídlem v Jihlavě, Žižkova </w:t>
      </w:r>
      <w:r w:rsidR="007326A4">
        <w:rPr>
          <w:rFonts w:ascii="Arial" w:eastAsia="MS Mincho" w:hAnsi="Arial" w:cs="Arial"/>
          <w:sz w:val="22"/>
        </w:rPr>
        <w:t>1882/</w:t>
      </w:r>
      <w:r w:rsidRPr="009A50B9">
        <w:rPr>
          <w:rFonts w:ascii="Arial" w:eastAsia="MS Mincho" w:hAnsi="Arial" w:cs="Arial"/>
          <w:sz w:val="22"/>
        </w:rPr>
        <w:t xml:space="preserve">57, 587 33 </w:t>
      </w:r>
      <w:r w:rsidR="00ED23B8" w:rsidRPr="009A50B9">
        <w:rPr>
          <w:rFonts w:ascii="Arial" w:eastAsia="MS Mincho" w:hAnsi="Arial" w:cs="Arial"/>
          <w:sz w:val="22"/>
        </w:rPr>
        <w:t xml:space="preserve">Jihlava, </w:t>
      </w:r>
      <w:r w:rsidR="00671346" w:rsidRPr="009A50B9">
        <w:rPr>
          <w:rFonts w:ascii="Arial" w:eastAsia="MS Mincho" w:hAnsi="Arial" w:cs="Arial"/>
          <w:sz w:val="22"/>
        </w:rPr>
        <w:t>zastoupený</w:t>
      </w:r>
      <w:r w:rsidRPr="009A50B9">
        <w:rPr>
          <w:rFonts w:ascii="Arial" w:eastAsia="MS Mincho" w:hAnsi="Arial" w:cs="Arial"/>
          <w:sz w:val="22"/>
        </w:rPr>
        <w:t xml:space="preserve"> hejtmanem MUDr. Jiřím Běhounkem</w:t>
      </w:r>
      <w:r w:rsidR="00906436" w:rsidRPr="00906436">
        <w:rPr>
          <w:rFonts w:ascii="Arial" w:eastAsia="MS Mincho" w:hAnsi="Arial" w:cs="Arial"/>
          <w:sz w:val="22"/>
        </w:rPr>
        <w:t>, k podpisu smlouvy pověřen Ing. Jan Hyliš – člen rady kraje pro oblast dopravy a silničního hospodářství</w:t>
      </w:r>
    </w:p>
    <w:p w14:paraId="0B8B6EF5" w14:textId="77777777" w:rsidR="00F77E11" w:rsidRPr="00D510A5" w:rsidRDefault="00F470CF">
      <w:pPr>
        <w:jc w:val="both"/>
        <w:rPr>
          <w:rFonts w:ascii="Arial" w:eastAsia="MS Mincho" w:hAnsi="Arial" w:cs="Arial"/>
        </w:rPr>
      </w:pPr>
      <w:r w:rsidRPr="005C385F">
        <w:rPr>
          <w:rFonts w:ascii="Arial" w:eastAsia="MS Mincho" w:hAnsi="Arial" w:cs="Arial"/>
        </w:rPr>
        <w:t>Z</w:t>
      </w:r>
      <w:r w:rsidR="00F77E11" w:rsidRPr="005C385F">
        <w:rPr>
          <w:rFonts w:ascii="Arial" w:eastAsia="MS Mincho" w:hAnsi="Arial" w:cs="Arial"/>
        </w:rPr>
        <w:t>ástupce pro věci technické:</w:t>
      </w:r>
      <w:r w:rsidR="00A56889" w:rsidRPr="005C385F">
        <w:rPr>
          <w:rFonts w:ascii="Arial" w:eastAsia="MS Mincho" w:hAnsi="Arial" w:cs="Arial"/>
        </w:rPr>
        <w:t xml:space="preserve"> </w:t>
      </w:r>
      <w:r w:rsidR="001052EB" w:rsidRPr="00D510A5">
        <w:rPr>
          <w:rFonts w:ascii="Arial" w:eastAsia="MS Mincho" w:hAnsi="Arial" w:cs="Arial"/>
        </w:rPr>
        <w:t>Tomáš Pípal</w:t>
      </w:r>
      <w:r w:rsidR="00556B23" w:rsidRPr="00D510A5">
        <w:rPr>
          <w:rFonts w:ascii="Arial" w:eastAsia="MS Mincho" w:hAnsi="Arial" w:cs="Arial"/>
        </w:rPr>
        <w:t xml:space="preserve">, Ing. </w:t>
      </w:r>
      <w:r w:rsidR="00CB07CC" w:rsidRPr="00D510A5">
        <w:rPr>
          <w:rFonts w:ascii="Arial" w:eastAsia="MS Mincho" w:hAnsi="Arial" w:cs="Arial"/>
        </w:rPr>
        <w:t>Hana Matulová</w:t>
      </w:r>
    </w:p>
    <w:p w14:paraId="7F2C64AC" w14:textId="77777777" w:rsidR="00F77E11" w:rsidRPr="00D510A5" w:rsidRDefault="00F77E11" w:rsidP="00A4398A">
      <w:pPr>
        <w:tabs>
          <w:tab w:val="left" w:pos="2835"/>
        </w:tabs>
        <w:jc w:val="both"/>
        <w:rPr>
          <w:rFonts w:ascii="Arial" w:hAnsi="Arial" w:cs="Arial"/>
        </w:rPr>
      </w:pPr>
      <w:r w:rsidRPr="00D510A5">
        <w:rPr>
          <w:rFonts w:ascii="Arial" w:hAnsi="Arial" w:cs="Arial"/>
        </w:rPr>
        <w:t>Bankovní spojení:</w:t>
      </w:r>
      <w:r w:rsidRPr="00D510A5">
        <w:rPr>
          <w:rFonts w:ascii="Arial" w:hAnsi="Arial" w:cs="Arial"/>
        </w:rPr>
        <w:tab/>
      </w:r>
      <w:r w:rsidR="00CB075A" w:rsidRPr="00D510A5">
        <w:rPr>
          <w:rFonts w:ascii="Arial" w:hAnsi="Arial" w:cs="Arial"/>
        </w:rPr>
        <w:t>Sber</w:t>
      </w:r>
      <w:r w:rsidRPr="00D510A5">
        <w:rPr>
          <w:rFonts w:ascii="Arial" w:hAnsi="Arial" w:cs="Arial"/>
        </w:rPr>
        <w:t>b</w:t>
      </w:r>
      <w:r w:rsidR="00A4398A" w:rsidRPr="00D510A5">
        <w:rPr>
          <w:rFonts w:ascii="Arial" w:hAnsi="Arial" w:cs="Arial"/>
        </w:rPr>
        <w:t>ank CZ, a.s., pobočka Jihlava</w:t>
      </w:r>
    </w:p>
    <w:p w14:paraId="651F191C" w14:textId="77777777" w:rsidR="00F77E11" w:rsidRPr="00D510A5" w:rsidRDefault="00F77E11" w:rsidP="009B5137">
      <w:r w:rsidRPr="00D510A5">
        <w:rPr>
          <w:rFonts w:ascii="Arial" w:hAnsi="Arial" w:cs="Arial"/>
        </w:rPr>
        <w:t>Číslo účtu:</w:t>
      </w:r>
      <w:r w:rsidRPr="00D510A5">
        <w:rPr>
          <w:rFonts w:ascii="Arial" w:hAnsi="Arial" w:cs="Arial"/>
        </w:rPr>
        <w:tab/>
      </w:r>
      <w:r w:rsidR="001D5E92" w:rsidRPr="00D510A5">
        <w:rPr>
          <w:rFonts w:ascii="Arial" w:hAnsi="Arial" w:cs="Arial"/>
        </w:rPr>
        <w:tab/>
      </w:r>
      <w:r w:rsidR="001D5E92" w:rsidRPr="00D510A5">
        <w:rPr>
          <w:rFonts w:ascii="Arial" w:hAnsi="Arial" w:cs="Arial"/>
        </w:rPr>
        <w:tab/>
      </w:r>
      <w:r w:rsidR="001052EB" w:rsidRPr="00D510A5">
        <w:rPr>
          <w:rFonts w:ascii="Arial" w:eastAsia="MS Mincho" w:hAnsi="Arial" w:cs="Arial"/>
        </w:rPr>
        <w:t>4 200 134 263/6800</w:t>
      </w:r>
    </w:p>
    <w:p w14:paraId="75134679" w14:textId="77777777" w:rsidR="00F77E11" w:rsidRPr="005C385F" w:rsidRDefault="00F77E11" w:rsidP="00A4398A">
      <w:pPr>
        <w:tabs>
          <w:tab w:val="left" w:pos="2835"/>
        </w:tabs>
        <w:jc w:val="both"/>
        <w:rPr>
          <w:rFonts w:ascii="Arial" w:eastAsia="MS Mincho" w:hAnsi="Arial" w:cs="Arial"/>
        </w:rPr>
      </w:pPr>
      <w:r w:rsidRPr="005C385F">
        <w:rPr>
          <w:rFonts w:ascii="Arial" w:hAnsi="Arial" w:cs="Arial"/>
        </w:rPr>
        <w:t>IČ</w:t>
      </w:r>
      <w:r w:rsidR="00CB075A" w:rsidRPr="005C385F">
        <w:rPr>
          <w:rFonts w:ascii="Arial" w:hAnsi="Arial" w:cs="Arial"/>
        </w:rPr>
        <w:t>O</w:t>
      </w:r>
      <w:r w:rsidRPr="005C385F">
        <w:rPr>
          <w:rFonts w:ascii="Arial" w:hAnsi="Arial" w:cs="Arial"/>
        </w:rPr>
        <w:t>:</w:t>
      </w:r>
      <w:r w:rsidRPr="005C385F">
        <w:rPr>
          <w:rFonts w:ascii="Arial" w:hAnsi="Arial" w:cs="Arial"/>
        </w:rPr>
        <w:tab/>
      </w:r>
      <w:r w:rsidRPr="005C385F">
        <w:rPr>
          <w:rFonts w:ascii="Arial" w:eastAsia="MS Mincho" w:hAnsi="Arial" w:cs="Arial"/>
        </w:rPr>
        <w:t>70890749</w:t>
      </w:r>
    </w:p>
    <w:p w14:paraId="7F838118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objednatel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14:paraId="72FC80B5" w14:textId="77777777" w:rsidR="00F06F69" w:rsidRPr="009A50B9" w:rsidRDefault="00F06F69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14:paraId="5BE29DDB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14:paraId="1FCECF60" w14:textId="77777777" w:rsidR="00511989" w:rsidRPr="009A50B9" w:rsidRDefault="00511989" w:rsidP="00511989">
      <w:pPr>
        <w:pStyle w:val="Zkladntextodsazen21"/>
        <w:numPr>
          <w:ilvl w:val="1"/>
          <w:numId w:val="2"/>
        </w:numPr>
        <w:tabs>
          <w:tab w:val="left" w:pos="2835"/>
        </w:tabs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Zhotovitel:</w:t>
      </w:r>
      <w:r w:rsidRPr="009A50B9">
        <w:rPr>
          <w:rFonts w:ascii="Arial" w:hAnsi="Arial" w:cs="Arial"/>
          <w:b/>
          <w:sz w:val="22"/>
        </w:rPr>
        <w:tab/>
      </w:r>
      <w:bookmarkStart w:id="0" w:name="Text1"/>
      <w:r w:rsidR="00E60C6C" w:rsidRPr="009A50B9">
        <w:rPr>
          <w:rFonts w:ascii="Arial" w:hAnsi="Arial" w:cs="Arial"/>
          <w:b/>
          <w:sz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  <w:b/>
          <w:sz w:val="22"/>
        </w:rPr>
        <w:instrText xml:space="preserve"> FORMTEXT </w:instrText>
      </w:r>
      <w:r w:rsidR="00E60C6C" w:rsidRPr="009A50B9">
        <w:rPr>
          <w:rFonts w:ascii="Arial" w:hAnsi="Arial" w:cs="Arial"/>
          <w:b/>
          <w:sz w:val="22"/>
        </w:rPr>
      </w:r>
      <w:r w:rsidR="00E60C6C" w:rsidRPr="009A50B9">
        <w:rPr>
          <w:rFonts w:ascii="Arial" w:hAnsi="Arial" w:cs="Arial"/>
          <w:b/>
          <w:sz w:val="22"/>
        </w:rPr>
        <w:fldChar w:fldCharType="separate"/>
      </w:r>
      <w:r w:rsidRPr="009A50B9">
        <w:rPr>
          <w:rFonts w:ascii="Arial" w:hAnsi="Arial" w:cs="Arial"/>
          <w:b/>
          <w:noProof/>
          <w:sz w:val="22"/>
        </w:rPr>
        <w:t>.................................</w:t>
      </w:r>
      <w:r w:rsidR="00E60C6C" w:rsidRPr="009A50B9">
        <w:rPr>
          <w:rFonts w:ascii="Arial" w:hAnsi="Arial" w:cs="Arial"/>
          <w:b/>
          <w:sz w:val="22"/>
        </w:rPr>
        <w:fldChar w:fldCharType="end"/>
      </w:r>
      <w:bookmarkEnd w:id="0"/>
    </w:p>
    <w:p w14:paraId="5BF6502B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Adresa: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136E679A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smluvní:</w:t>
      </w:r>
      <w:r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0D893A97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technické:</w:t>
      </w:r>
      <w:r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64997CCF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Bankovní spojení: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6F55F5C0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Číslo účtu: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4FC1BDCF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IČO: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569BA02A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DIČ: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2B5C4FAA" w14:textId="77777777" w:rsidR="00511989" w:rsidRPr="009A50B9" w:rsidRDefault="00F470CF" w:rsidP="00511989">
      <w:pPr>
        <w:tabs>
          <w:tab w:val="left" w:pos="2835"/>
        </w:tabs>
        <w:jc w:val="both"/>
        <w:rPr>
          <w:rFonts w:ascii="Arial" w:hAnsi="Arial" w:cs="Arial"/>
          <w:b/>
        </w:rPr>
      </w:pPr>
      <w:r>
        <w:rPr>
          <w:rFonts w:ascii="Arial" w:eastAsia="MS Mincho" w:hAnsi="Arial" w:cs="Arial"/>
        </w:rPr>
        <w:t>Z</w:t>
      </w:r>
      <w:r w:rsidR="00511989" w:rsidRPr="009A50B9">
        <w:rPr>
          <w:rFonts w:ascii="Arial" w:eastAsia="MS Mincho" w:hAnsi="Arial" w:cs="Arial"/>
        </w:rPr>
        <w:t>ápis v obchodním rejstříku:</w:t>
      </w:r>
      <w:r w:rsidR="00511989"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0F68EF86" w14:textId="77777777" w:rsidR="00F77E11" w:rsidRPr="009A50B9" w:rsidRDefault="00F77E11" w:rsidP="00511989">
      <w:pPr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zhotovitel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14:paraId="47B99516" w14:textId="77777777" w:rsidR="00F77E11" w:rsidRPr="009A50B9" w:rsidRDefault="00F77E11">
      <w:pPr>
        <w:jc w:val="both"/>
        <w:rPr>
          <w:rFonts w:ascii="Arial" w:hAnsi="Arial" w:cs="Arial"/>
          <w:b/>
        </w:rPr>
      </w:pPr>
    </w:p>
    <w:p w14:paraId="359949AE" w14:textId="77777777" w:rsidR="00F77E11" w:rsidRPr="009A50B9" w:rsidRDefault="00C1592D">
      <w:pPr>
        <w:pStyle w:val="bntext"/>
      </w:pPr>
      <w:r w:rsidRPr="009A50B9">
        <w:t>V případě změny údajů uvedených v bodě 1.1</w:t>
      </w:r>
      <w:r w:rsidR="00F42487">
        <w:t>.</w:t>
      </w:r>
      <w:r w:rsidRPr="009A50B9">
        <w:t xml:space="preserve"> a 1.2</w:t>
      </w:r>
      <w:r w:rsidR="00F42487">
        <w:t>.</w:t>
      </w:r>
      <w:r w:rsidRPr="009A50B9">
        <w:t xml:space="preserve"> článku 1 této smlouvy je povinna smluvní strana, </w:t>
      </w:r>
      <w:r w:rsidRPr="00CF6AF5">
        <w:rPr>
          <w:spacing w:val="-6"/>
        </w:rPr>
        <w:t>u které změna nastala, informovat o ní druhou smluvní stranu, a to průkazným způsobem a bez zbytečného</w:t>
      </w:r>
      <w:r w:rsidRPr="009A50B9">
        <w:t xml:space="preserve"> odkladu. </w:t>
      </w:r>
      <w:r w:rsidR="00F77E11" w:rsidRPr="009A50B9">
        <w:t>V případě, že z důvodu nedodržení nebo porušení této povinnosti dojde ke škodě, zavazuje se strana, která škodu způsobila, tuto škodu nahradit.</w:t>
      </w:r>
    </w:p>
    <w:p w14:paraId="54AC6623" w14:textId="77777777" w:rsidR="00F77E11" w:rsidRDefault="00F77E11">
      <w:pPr>
        <w:pStyle w:val="Zkladntextodsazen"/>
        <w:rPr>
          <w:rFonts w:ascii="Arial" w:hAnsi="Arial" w:cs="Arial"/>
          <w:b/>
          <w:sz w:val="22"/>
        </w:rPr>
      </w:pPr>
    </w:p>
    <w:p w14:paraId="74D722F4" w14:textId="77777777" w:rsidR="007326A4" w:rsidRPr="009A50B9" w:rsidRDefault="007326A4">
      <w:pPr>
        <w:pStyle w:val="Zkladntextodsazen"/>
        <w:rPr>
          <w:rFonts w:ascii="Arial" w:hAnsi="Arial" w:cs="Arial"/>
          <w:b/>
          <w:sz w:val="22"/>
        </w:rPr>
      </w:pPr>
    </w:p>
    <w:p w14:paraId="7C64ED76" w14:textId="77777777" w:rsidR="00F77E11" w:rsidRPr="009A50B9" w:rsidRDefault="00F77E11" w:rsidP="00422914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2 – Předmět smlouvy</w:t>
      </w:r>
    </w:p>
    <w:p w14:paraId="46F6CDC4" w14:textId="77777777" w:rsidR="006A5AF0" w:rsidRPr="00D510A5" w:rsidRDefault="0078492B" w:rsidP="00FD3216">
      <w:pPr>
        <w:pStyle w:val="Zkladntextodsazen21"/>
        <w:numPr>
          <w:ilvl w:val="1"/>
          <w:numId w:val="6"/>
        </w:numPr>
        <w:rPr>
          <w:rFonts w:ascii="Arial" w:eastAsia="MS Mincho" w:hAnsi="Arial" w:cs="Arial"/>
          <w:spacing w:val="-4"/>
        </w:rPr>
      </w:pPr>
      <w:r w:rsidRPr="005C385F">
        <w:rPr>
          <w:rFonts w:ascii="Arial" w:eastAsia="MS Mincho" w:hAnsi="Arial" w:cs="Arial"/>
          <w:sz w:val="22"/>
        </w:rPr>
        <w:t xml:space="preserve">Předmětem veřejné zakázky je zhotovení díla </w:t>
      </w:r>
      <w:r w:rsidRPr="00D510A5">
        <w:rPr>
          <w:rFonts w:ascii="Arial" w:eastAsia="MS Mincho" w:hAnsi="Arial" w:cs="Arial"/>
          <w:sz w:val="22"/>
        </w:rPr>
        <w:t>„</w:t>
      </w:r>
      <w:r w:rsidR="001052EB" w:rsidRPr="00D510A5">
        <w:rPr>
          <w:rFonts w:ascii="Arial" w:hAnsi="Arial" w:cs="Arial"/>
          <w:b/>
          <w:sz w:val="22"/>
        </w:rPr>
        <w:t>II/128 Salačova Lhota - obchvat</w:t>
      </w:r>
      <w:r w:rsidRPr="00D510A5">
        <w:rPr>
          <w:rFonts w:ascii="Arial" w:hAnsi="Arial" w:cs="Arial"/>
          <w:b/>
          <w:sz w:val="22"/>
        </w:rPr>
        <w:t>“</w:t>
      </w:r>
      <w:r w:rsidRPr="00D510A5">
        <w:rPr>
          <w:rFonts w:ascii="Arial" w:eastAsia="MS Mincho" w:hAnsi="Arial" w:cs="Arial"/>
          <w:sz w:val="22"/>
        </w:rPr>
        <w:t xml:space="preserve">. </w:t>
      </w:r>
      <w:r w:rsidR="001052EB" w:rsidRPr="00D510A5">
        <w:rPr>
          <w:rFonts w:ascii="Arial" w:eastAsia="MS Mincho" w:hAnsi="Arial" w:cs="Arial"/>
          <w:sz w:val="22"/>
        </w:rPr>
        <w:t>Jedná se o novostavbu obchvatu obce Salačova Lhota, okr. Pelhřimov</w:t>
      </w:r>
      <w:r w:rsidR="001052EB" w:rsidRPr="00D510A5">
        <w:rPr>
          <w:rFonts w:ascii="Arial" w:eastAsia="MS Mincho" w:hAnsi="Arial" w:cs="Arial"/>
          <w:spacing w:val="-4"/>
        </w:rPr>
        <w:t xml:space="preserve">. </w:t>
      </w:r>
      <w:r w:rsidR="006A5AF0" w:rsidRPr="00D510A5">
        <w:rPr>
          <w:rFonts w:ascii="Arial" w:eastAsia="MS Mincho" w:hAnsi="Arial" w:cs="Arial"/>
          <w:spacing w:val="-4"/>
        </w:rPr>
        <w:t xml:space="preserve">Stavba bude provedena dle projektové dokumentace </w:t>
      </w:r>
      <w:r w:rsidR="001052EB" w:rsidRPr="00D510A5">
        <w:rPr>
          <w:rFonts w:ascii="Arial" w:eastAsia="MS Mincho" w:hAnsi="Arial" w:cs="Arial"/>
          <w:spacing w:val="-4"/>
        </w:rPr>
        <w:t xml:space="preserve">vypracované ve stupni projektové dokumentace </w:t>
      </w:r>
      <w:r w:rsidR="006A5AF0" w:rsidRPr="00D510A5">
        <w:rPr>
          <w:rFonts w:ascii="Arial" w:eastAsia="MS Mincho" w:hAnsi="Arial" w:cs="Arial"/>
          <w:spacing w:val="-4"/>
        </w:rPr>
        <w:t>pro provádění stavby „</w:t>
      </w:r>
      <w:r w:rsidR="001052EB" w:rsidRPr="00D510A5">
        <w:rPr>
          <w:rFonts w:ascii="Arial" w:eastAsia="MS Mincho" w:hAnsi="Arial" w:cs="Arial"/>
          <w:spacing w:val="-4"/>
        </w:rPr>
        <w:t>II/128 Salačova Lhota – obchvat“ společností</w:t>
      </w:r>
      <w:r w:rsidR="001052EB" w:rsidRPr="00D510A5">
        <w:rPr>
          <w:rFonts w:ascii="Arial" w:eastAsia="MS Mincho" w:hAnsi="Arial" w:cs="Arial"/>
          <w:spacing w:val="-4"/>
          <w:sz w:val="22"/>
        </w:rPr>
        <w:t xml:space="preserve"> TRANSCONSULT s.r.o.</w:t>
      </w:r>
      <w:r w:rsidR="00180432" w:rsidRPr="00D510A5">
        <w:rPr>
          <w:rFonts w:ascii="Arial" w:eastAsia="MS Mincho" w:hAnsi="Arial" w:cs="Arial"/>
          <w:spacing w:val="-4"/>
          <w:sz w:val="22"/>
        </w:rPr>
        <w:t xml:space="preserve">, </w:t>
      </w:r>
      <w:r w:rsidR="00180432" w:rsidRPr="005C385F">
        <w:rPr>
          <w:rFonts w:ascii="Arial" w:eastAsia="MS Mincho" w:hAnsi="Arial" w:cs="Arial"/>
          <w:spacing w:val="-4"/>
          <w:sz w:val="22"/>
        </w:rPr>
        <w:t>Nerudova 37/32, 500 02 Hradec Králové, IČO 47455292</w:t>
      </w:r>
      <w:r w:rsidR="001052EB" w:rsidRPr="00D510A5">
        <w:rPr>
          <w:rFonts w:ascii="Arial" w:eastAsia="MS Mincho" w:hAnsi="Arial" w:cs="Arial"/>
          <w:spacing w:val="-4"/>
          <w:sz w:val="22"/>
        </w:rPr>
        <w:t xml:space="preserve"> v září 2018</w:t>
      </w:r>
      <w:r w:rsidR="00835CBF" w:rsidRPr="00D510A5">
        <w:rPr>
          <w:rFonts w:ascii="Arial" w:eastAsia="MS Mincho" w:hAnsi="Arial" w:cs="Arial"/>
          <w:spacing w:val="-4"/>
        </w:rPr>
        <w:t>.</w:t>
      </w:r>
      <w:r w:rsidR="006A5AF0" w:rsidRPr="00D510A5">
        <w:rPr>
          <w:rFonts w:ascii="Arial" w:eastAsia="MS Mincho" w:hAnsi="Arial" w:cs="Arial"/>
          <w:spacing w:val="-4"/>
        </w:rPr>
        <w:t xml:space="preserve"> </w:t>
      </w:r>
    </w:p>
    <w:p w14:paraId="0540A276" w14:textId="77777777" w:rsidR="001052EB" w:rsidRPr="00D510A5" w:rsidRDefault="001052EB" w:rsidP="006A5AF0">
      <w:pPr>
        <w:suppressAutoHyphens/>
        <w:spacing w:line="264" w:lineRule="auto"/>
        <w:jc w:val="both"/>
        <w:rPr>
          <w:rFonts w:ascii="Arial" w:hAnsi="Arial" w:cs="Arial"/>
          <w:b/>
          <w:szCs w:val="20"/>
          <w:lang w:eastAsia="ar-SA"/>
        </w:rPr>
      </w:pPr>
    </w:p>
    <w:p w14:paraId="1BA53C92" w14:textId="77777777" w:rsidR="006A5AF0" w:rsidRPr="00D510A5" w:rsidRDefault="006A5AF0" w:rsidP="006A5AF0">
      <w:pPr>
        <w:suppressAutoHyphens/>
        <w:spacing w:line="264" w:lineRule="auto"/>
        <w:jc w:val="both"/>
        <w:rPr>
          <w:rFonts w:ascii="Arial" w:hAnsi="Arial" w:cs="Arial"/>
          <w:b/>
          <w:szCs w:val="20"/>
          <w:lang w:eastAsia="ar-SA"/>
        </w:rPr>
      </w:pPr>
      <w:r w:rsidRPr="00D510A5">
        <w:rPr>
          <w:rFonts w:ascii="Arial" w:hAnsi="Arial" w:cs="Arial"/>
          <w:b/>
          <w:szCs w:val="20"/>
          <w:lang w:eastAsia="ar-SA"/>
        </w:rPr>
        <w:t xml:space="preserve">Členění na stavební objekty </w:t>
      </w:r>
      <w:r w:rsidRPr="00D510A5">
        <w:rPr>
          <w:rFonts w:ascii="Arial" w:eastAsia="MS Mincho" w:hAnsi="Arial" w:cs="Arial"/>
          <w:b/>
        </w:rPr>
        <w:t>stavby:</w:t>
      </w:r>
    </w:p>
    <w:p w14:paraId="2D116D41" w14:textId="77777777" w:rsidR="00077736" w:rsidRPr="00D510A5" w:rsidRDefault="00077736" w:rsidP="00077736">
      <w:pPr>
        <w:tabs>
          <w:tab w:val="left" w:pos="1134"/>
        </w:tabs>
        <w:suppressAutoHyphens/>
        <w:spacing w:line="264" w:lineRule="auto"/>
        <w:jc w:val="both"/>
        <w:rPr>
          <w:rFonts w:ascii="Arial" w:eastAsia="Times New Roman" w:hAnsi="Arial" w:cs="Arial"/>
          <w:szCs w:val="20"/>
          <w:lang w:eastAsia="ar-SA"/>
        </w:rPr>
      </w:pPr>
      <w:r w:rsidRPr="00D510A5">
        <w:rPr>
          <w:rFonts w:ascii="Arial" w:eastAsia="Times New Roman" w:hAnsi="Arial" w:cs="Arial"/>
          <w:szCs w:val="20"/>
          <w:lang w:eastAsia="ar-SA"/>
        </w:rPr>
        <w:t>SO 000 Všeobecné položky</w:t>
      </w:r>
    </w:p>
    <w:p w14:paraId="109923A5" w14:textId="77777777" w:rsidR="001052EB" w:rsidRPr="00D510A5" w:rsidRDefault="001052EB" w:rsidP="001052EB">
      <w:pPr>
        <w:tabs>
          <w:tab w:val="left" w:pos="1134"/>
        </w:tabs>
        <w:suppressAutoHyphens/>
        <w:spacing w:line="264" w:lineRule="auto"/>
        <w:jc w:val="both"/>
        <w:rPr>
          <w:rFonts w:ascii="Arial" w:eastAsia="Times New Roman" w:hAnsi="Arial" w:cs="Arial"/>
          <w:szCs w:val="20"/>
          <w:lang w:eastAsia="ar-SA"/>
        </w:rPr>
      </w:pPr>
      <w:r w:rsidRPr="00D510A5">
        <w:rPr>
          <w:rFonts w:ascii="Arial" w:eastAsia="Times New Roman" w:hAnsi="Arial" w:cs="Arial"/>
          <w:szCs w:val="20"/>
          <w:lang w:eastAsia="ar-SA"/>
        </w:rPr>
        <w:t>SO 001 Příprava území</w:t>
      </w:r>
    </w:p>
    <w:p w14:paraId="5DF919ED" w14:textId="77777777" w:rsidR="001052EB" w:rsidRPr="00D510A5" w:rsidRDefault="001052EB" w:rsidP="001052EB">
      <w:pPr>
        <w:tabs>
          <w:tab w:val="left" w:pos="1134"/>
        </w:tabs>
        <w:suppressAutoHyphens/>
        <w:spacing w:line="264" w:lineRule="auto"/>
        <w:jc w:val="both"/>
        <w:rPr>
          <w:rFonts w:ascii="Arial" w:eastAsia="Times New Roman" w:hAnsi="Arial" w:cs="Arial"/>
          <w:szCs w:val="20"/>
          <w:lang w:eastAsia="ar-SA"/>
        </w:rPr>
      </w:pPr>
      <w:r w:rsidRPr="00D510A5">
        <w:rPr>
          <w:rFonts w:ascii="Arial" w:eastAsia="Times New Roman" w:hAnsi="Arial" w:cs="Arial"/>
          <w:szCs w:val="20"/>
          <w:lang w:eastAsia="ar-SA"/>
        </w:rPr>
        <w:t>SO 101 Přeložka silnice II/128</w:t>
      </w:r>
    </w:p>
    <w:p w14:paraId="386480A6" w14:textId="77777777" w:rsidR="001052EB" w:rsidRPr="00D510A5" w:rsidRDefault="001052EB" w:rsidP="001052EB">
      <w:pPr>
        <w:tabs>
          <w:tab w:val="left" w:pos="1134"/>
        </w:tabs>
        <w:suppressAutoHyphens/>
        <w:spacing w:line="264" w:lineRule="auto"/>
        <w:jc w:val="both"/>
        <w:rPr>
          <w:rFonts w:ascii="Arial" w:eastAsia="Times New Roman" w:hAnsi="Arial" w:cs="Arial"/>
          <w:szCs w:val="20"/>
          <w:lang w:eastAsia="ar-SA"/>
        </w:rPr>
      </w:pPr>
      <w:r w:rsidRPr="00D510A5">
        <w:rPr>
          <w:rFonts w:ascii="Arial" w:eastAsia="Times New Roman" w:hAnsi="Arial" w:cs="Arial"/>
          <w:szCs w:val="20"/>
          <w:lang w:eastAsia="ar-SA"/>
        </w:rPr>
        <w:t>SO 102 Přeložka silnice III/1288</w:t>
      </w:r>
    </w:p>
    <w:p w14:paraId="02A83B32" w14:textId="77777777" w:rsidR="001052EB" w:rsidRPr="00D510A5" w:rsidRDefault="001052EB" w:rsidP="001052EB">
      <w:pPr>
        <w:tabs>
          <w:tab w:val="left" w:pos="1134"/>
        </w:tabs>
        <w:suppressAutoHyphens/>
        <w:spacing w:line="264" w:lineRule="auto"/>
        <w:jc w:val="both"/>
        <w:rPr>
          <w:rFonts w:ascii="Arial" w:eastAsia="Times New Roman" w:hAnsi="Arial" w:cs="Arial"/>
          <w:szCs w:val="20"/>
          <w:lang w:eastAsia="ar-SA"/>
        </w:rPr>
      </w:pPr>
      <w:r w:rsidRPr="00D510A5">
        <w:rPr>
          <w:rFonts w:ascii="Arial" w:eastAsia="Times New Roman" w:hAnsi="Arial" w:cs="Arial"/>
          <w:szCs w:val="20"/>
          <w:lang w:eastAsia="ar-SA"/>
        </w:rPr>
        <w:lastRenderedPageBreak/>
        <w:t>SO 103 Přeložka silnice III/12419</w:t>
      </w:r>
    </w:p>
    <w:p w14:paraId="0AF3AD4E" w14:textId="77777777" w:rsidR="001052EB" w:rsidRPr="00D510A5" w:rsidRDefault="001052EB" w:rsidP="001052EB">
      <w:pPr>
        <w:suppressAutoHyphens/>
        <w:spacing w:line="264" w:lineRule="auto"/>
        <w:jc w:val="both"/>
        <w:rPr>
          <w:rFonts w:ascii="Arial" w:eastAsia="Times New Roman" w:hAnsi="Arial" w:cs="Arial"/>
          <w:szCs w:val="20"/>
          <w:lang w:eastAsia="ar-SA"/>
        </w:rPr>
      </w:pPr>
      <w:r w:rsidRPr="00D510A5">
        <w:rPr>
          <w:rFonts w:ascii="Arial" w:eastAsia="Times New Roman" w:hAnsi="Arial" w:cs="Arial"/>
          <w:szCs w:val="20"/>
          <w:lang w:eastAsia="ar-SA"/>
        </w:rPr>
        <w:t>SO 104 Napojení stávající silnice II/128 na obchvat</w:t>
      </w:r>
    </w:p>
    <w:p w14:paraId="414C4F65" w14:textId="77777777" w:rsidR="001052EB" w:rsidRPr="00D510A5" w:rsidRDefault="001052EB" w:rsidP="001052EB">
      <w:pPr>
        <w:suppressAutoHyphens/>
        <w:spacing w:line="264" w:lineRule="auto"/>
        <w:jc w:val="both"/>
        <w:rPr>
          <w:rFonts w:ascii="Arial" w:eastAsia="Times New Roman" w:hAnsi="Arial" w:cs="Arial"/>
          <w:szCs w:val="20"/>
          <w:lang w:eastAsia="ar-SA"/>
        </w:rPr>
      </w:pPr>
      <w:r w:rsidRPr="00D510A5">
        <w:rPr>
          <w:rFonts w:ascii="Arial" w:eastAsia="Times New Roman" w:hAnsi="Arial" w:cs="Arial"/>
          <w:szCs w:val="20"/>
          <w:lang w:eastAsia="ar-SA"/>
        </w:rPr>
        <w:t>SO 105 Místní komunikace do Malé Černé</w:t>
      </w:r>
    </w:p>
    <w:p w14:paraId="278EC028" w14:textId="77777777" w:rsidR="001052EB" w:rsidRPr="00D510A5" w:rsidRDefault="001052EB" w:rsidP="001052EB">
      <w:pPr>
        <w:suppressAutoHyphens/>
        <w:spacing w:line="264" w:lineRule="auto"/>
        <w:jc w:val="both"/>
        <w:rPr>
          <w:rFonts w:ascii="Arial" w:eastAsia="Times New Roman" w:hAnsi="Arial" w:cs="Arial"/>
          <w:szCs w:val="20"/>
          <w:lang w:eastAsia="ar-SA"/>
        </w:rPr>
      </w:pPr>
      <w:r w:rsidRPr="00D510A5">
        <w:rPr>
          <w:rFonts w:ascii="Arial" w:eastAsia="Times New Roman" w:hAnsi="Arial" w:cs="Arial"/>
          <w:szCs w:val="20"/>
          <w:lang w:eastAsia="ar-SA"/>
        </w:rPr>
        <w:t>SO 106 Přeložky polních cest</w:t>
      </w:r>
    </w:p>
    <w:p w14:paraId="2A6E8D5C" w14:textId="77777777" w:rsidR="001052EB" w:rsidRPr="00D510A5" w:rsidRDefault="001052EB" w:rsidP="001052EB">
      <w:pPr>
        <w:suppressAutoHyphens/>
        <w:spacing w:line="264" w:lineRule="auto"/>
        <w:jc w:val="both"/>
        <w:rPr>
          <w:rFonts w:ascii="Arial" w:eastAsia="Times New Roman" w:hAnsi="Arial" w:cs="Arial"/>
          <w:szCs w:val="20"/>
          <w:lang w:eastAsia="ar-SA"/>
        </w:rPr>
      </w:pPr>
      <w:r w:rsidRPr="00D510A5">
        <w:rPr>
          <w:rFonts w:ascii="Arial" w:eastAsia="Times New Roman" w:hAnsi="Arial" w:cs="Arial"/>
          <w:szCs w:val="20"/>
          <w:lang w:eastAsia="ar-SA"/>
        </w:rPr>
        <w:t>SO 107 Přeložky lesních cest</w:t>
      </w:r>
    </w:p>
    <w:p w14:paraId="6E31B931" w14:textId="77777777" w:rsidR="001052EB" w:rsidRPr="00D510A5" w:rsidRDefault="001052EB" w:rsidP="001052EB">
      <w:pPr>
        <w:suppressAutoHyphens/>
        <w:spacing w:line="264" w:lineRule="auto"/>
        <w:jc w:val="both"/>
        <w:rPr>
          <w:rFonts w:ascii="Arial" w:eastAsia="Times New Roman" w:hAnsi="Arial" w:cs="Arial"/>
          <w:szCs w:val="20"/>
          <w:lang w:eastAsia="ar-SA"/>
        </w:rPr>
      </w:pPr>
      <w:r w:rsidRPr="00D510A5">
        <w:rPr>
          <w:rFonts w:ascii="Arial" w:eastAsia="Times New Roman" w:hAnsi="Arial" w:cs="Arial"/>
          <w:szCs w:val="20"/>
          <w:lang w:eastAsia="ar-SA"/>
        </w:rPr>
        <w:t>SO 108 Hospodářské sjezdy</w:t>
      </w:r>
    </w:p>
    <w:p w14:paraId="049A848A" w14:textId="77777777" w:rsidR="001052EB" w:rsidRPr="00D510A5" w:rsidRDefault="001052EB" w:rsidP="001052EB">
      <w:pPr>
        <w:suppressAutoHyphens/>
        <w:spacing w:line="264" w:lineRule="auto"/>
        <w:jc w:val="both"/>
        <w:rPr>
          <w:rFonts w:ascii="Arial" w:eastAsia="Times New Roman" w:hAnsi="Arial" w:cs="Arial"/>
          <w:szCs w:val="20"/>
          <w:lang w:eastAsia="ar-SA"/>
        </w:rPr>
      </w:pPr>
      <w:r w:rsidRPr="00D510A5">
        <w:rPr>
          <w:rFonts w:ascii="Arial" w:eastAsia="Times New Roman" w:hAnsi="Arial" w:cs="Arial"/>
          <w:szCs w:val="20"/>
          <w:lang w:eastAsia="ar-SA"/>
        </w:rPr>
        <w:t>SO 151 Dopravní opatření</w:t>
      </w:r>
    </w:p>
    <w:p w14:paraId="36DB5FCD" w14:textId="77777777" w:rsidR="001052EB" w:rsidRPr="00D510A5" w:rsidRDefault="001052EB" w:rsidP="001052EB">
      <w:pPr>
        <w:suppressAutoHyphens/>
        <w:spacing w:line="264" w:lineRule="auto"/>
        <w:jc w:val="both"/>
        <w:rPr>
          <w:rFonts w:ascii="Arial" w:eastAsia="Times New Roman" w:hAnsi="Arial" w:cs="Arial"/>
          <w:szCs w:val="20"/>
          <w:lang w:eastAsia="ar-SA"/>
        </w:rPr>
      </w:pPr>
      <w:r w:rsidRPr="00D510A5">
        <w:rPr>
          <w:rFonts w:ascii="Arial" w:eastAsia="Times New Roman" w:hAnsi="Arial" w:cs="Arial"/>
          <w:szCs w:val="20"/>
          <w:lang w:eastAsia="ar-SA"/>
        </w:rPr>
        <w:t>SO 152 Provizorní komunikace I</w:t>
      </w:r>
    </w:p>
    <w:p w14:paraId="18F701C2" w14:textId="77777777" w:rsidR="001052EB" w:rsidRPr="00D510A5" w:rsidRDefault="001052EB" w:rsidP="001052EB">
      <w:pPr>
        <w:suppressAutoHyphens/>
        <w:spacing w:line="264" w:lineRule="auto"/>
        <w:jc w:val="both"/>
        <w:rPr>
          <w:rFonts w:ascii="Arial" w:eastAsia="Times New Roman" w:hAnsi="Arial" w:cs="Arial"/>
          <w:szCs w:val="20"/>
          <w:lang w:eastAsia="ar-SA"/>
        </w:rPr>
      </w:pPr>
      <w:r w:rsidRPr="00D510A5">
        <w:rPr>
          <w:rFonts w:ascii="Arial" w:eastAsia="Times New Roman" w:hAnsi="Arial" w:cs="Arial"/>
          <w:szCs w:val="20"/>
          <w:lang w:eastAsia="ar-SA"/>
        </w:rPr>
        <w:t xml:space="preserve">SO 153 Provizorní komunikace II </w:t>
      </w:r>
    </w:p>
    <w:p w14:paraId="570B317D" w14:textId="77777777" w:rsidR="001052EB" w:rsidRPr="00D510A5" w:rsidRDefault="001052EB" w:rsidP="001052EB">
      <w:pPr>
        <w:suppressAutoHyphens/>
        <w:spacing w:line="264" w:lineRule="auto"/>
        <w:jc w:val="both"/>
        <w:rPr>
          <w:rFonts w:ascii="Arial" w:eastAsia="Times New Roman" w:hAnsi="Arial" w:cs="Arial"/>
          <w:szCs w:val="20"/>
          <w:lang w:eastAsia="ar-SA"/>
        </w:rPr>
      </w:pPr>
      <w:r w:rsidRPr="00D510A5">
        <w:rPr>
          <w:rFonts w:ascii="Arial" w:eastAsia="Times New Roman" w:hAnsi="Arial" w:cs="Arial"/>
          <w:szCs w:val="20"/>
          <w:lang w:eastAsia="ar-SA"/>
        </w:rPr>
        <w:t>SO 301 Úprava zatrubnění Huťského potoka v km 1,246</w:t>
      </w:r>
    </w:p>
    <w:p w14:paraId="63766339" w14:textId="77777777" w:rsidR="001052EB" w:rsidRPr="00D510A5" w:rsidRDefault="001052EB" w:rsidP="001052EB">
      <w:pPr>
        <w:suppressAutoHyphens/>
        <w:spacing w:line="264" w:lineRule="auto"/>
        <w:jc w:val="both"/>
        <w:rPr>
          <w:rFonts w:ascii="Arial" w:eastAsia="Times New Roman" w:hAnsi="Arial" w:cs="Arial"/>
          <w:szCs w:val="20"/>
          <w:lang w:eastAsia="ar-SA"/>
        </w:rPr>
      </w:pPr>
      <w:r w:rsidRPr="00D510A5">
        <w:rPr>
          <w:rFonts w:ascii="Arial" w:eastAsia="Times New Roman" w:hAnsi="Arial" w:cs="Arial"/>
          <w:szCs w:val="20"/>
          <w:lang w:eastAsia="ar-SA"/>
        </w:rPr>
        <w:t>SO 351 Přeložka vodovodu v km 0,238</w:t>
      </w:r>
    </w:p>
    <w:p w14:paraId="4FC9613D" w14:textId="77777777" w:rsidR="001052EB" w:rsidRPr="00D510A5" w:rsidRDefault="001052EB" w:rsidP="001052EB">
      <w:pPr>
        <w:suppressAutoHyphens/>
        <w:spacing w:line="264" w:lineRule="auto"/>
        <w:jc w:val="both"/>
        <w:rPr>
          <w:rFonts w:ascii="Arial" w:eastAsia="Times New Roman" w:hAnsi="Arial" w:cs="Arial"/>
          <w:szCs w:val="20"/>
          <w:lang w:eastAsia="ar-SA"/>
        </w:rPr>
      </w:pPr>
      <w:r w:rsidRPr="00D510A5">
        <w:rPr>
          <w:rFonts w:ascii="Arial" w:eastAsia="Times New Roman" w:hAnsi="Arial" w:cs="Arial"/>
          <w:szCs w:val="20"/>
          <w:lang w:eastAsia="ar-SA"/>
        </w:rPr>
        <w:t>SO 701 Demolice vepřína</w:t>
      </w:r>
    </w:p>
    <w:p w14:paraId="7BA451B3" w14:textId="77777777" w:rsidR="001052EB" w:rsidRPr="00D510A5" w:rsidRDefault="001052EB" w:rsidP="001052EB">
      <w:pPr>
        <w:suppressAutoHyphens/>
        <w:spacing w:line="264" w:lineRule="auto"/>
        <w:jc w:val="both"/>
        <w:rPr>
          <w:rFonts w:ascii="Arial" w:eastAsia="Times New Roman" w:hAnsi="Arial" w:cs="Arial"/>
          <w:szCs w:val="20"/>
          <w:lang w:eastAsia="ar-SA"/>
        </w:rPr>
      </w:pPr>
      <w:r w:rsidRPr="00D510A5">
        <w:rPr>
          <w:rFonts w:ascii="Arial" w:eastAsia="Times New Roman" w:hAnsi="Arial" w:cs="Arial"/>
          <w:szCs w:val="20"/>
          <w:lang w:eastAsia="ar-SA"/>
        </w:rPr>
        <w:t>SO 790 Protihluková stěna</w:t>
      </w:r>
    </w:p>
    <w:p w14:paraId="69DF397C" w14:textId="77777777" w:rsidR="001052EB" w:rsidRPr="00D510A5" w:rsidRDefault="001052EB" w:rsidP="001052EB">
      <w:pPr>
        <w:suppressAutoHyphens/>
        <w:spacing w:line="264" w:lineRule="auto"/>
        <w:jc w:val="both"/>
        <w:rPr>
          <w:rFonts w:ascii="Arial" w:eastAsia="Times New Roman" w:hAnsi="Arial" w:cs="Arial"/>
          <w:szCs w:val="20"/>
          <w:lang w:eastAsia="ar-SA"/>
        </w:rPr>
      </w:pPr>
      <w:r w:rsidRPr="00D510A5">
        <w:rPr>
          <w:rFonts w:ascii="Arial" w:eastAsia="Times New Roman" w:hAnsi="Arial" w:cs="Arial"/>
          <w:szCs w:val="20"/>
          <w:lang w:eastAsia="ar-SA"/>
        </w:rPr>
        <w:t>SO 801 Vegetační úpravy I</w:t>
      </w:r>
    </w:p>
    <w:p w14:paraId="33AD34D2" w14:textId="77777777" w:rsidR="001052EB" w:rsidRPr="00D510A5" w:rsidRDefault="001052EB" w:rsidP="001052EB">
      <w:pPr>
        <w:suppressAutoHyphens/>
        <w:spacing w:line="264" w:lineRule="auto"/>
        <w:jc w:val="both"/>
        <w:rPr>
          <w:rFonts w:ascii="Arial" w:eastAsia="Times New Roman" w:hAnsi="Arial" w:cs="Arial"/>
          <w:szCs w:val="20"/>
          <w:lang w:eastAsia="ar-SA"/>
        </w:rPr>
      </w:pPr>
      <w:r w:rsidRPr="00D510A5">
        <w:rPr>
          <w:rFonts w:ascii="Arial" w:eastAsia="Times New Roman" w:hAnsi="Arial" w:cs="Arial"/>
          <w:szCs w:val="20"/>
          <w:lang w:eastAsia="ar-SA"/>
        </w:rPr>
        <w:t>SO 802 Vegetační úpravy II</w:t>
      </w:r>
    </w:p>
    <w:p w14:paraId="16D02FE9" w14:textId="77777777" w:rsidR="001052EB" w:rsidRPr="00D510A5" w:rsidRDefault="001052EB" w:rsidP="001052EB">
      <w:pPr>
        <w:suppressAutoHyphens/>
        <w:spacing w:line="264" w:lineRule="auto"/>
        <w:jc w:val="both"/>
        <w:rPr>
          <w:rFonts w:ascii="Arial" w:eastAsia="Times New Roman" w:hAnsi="Arial" w:cs="Arial"/>
          <w:szCs w:val="20"/>
          <w:lang w:eastAsia="ar-SA"/>
        </w:rPr>
      </w:pPr>
      <w:r w:rsidRPr="00D510A5">
        <w:rPr>
          <w:rFonts w:ascii="Arial" w:eastAsia="Times New Roman" w:hAnsi="Arial" w:cs="Arial"/>
          <w:szCs w:val="20"/>
          <w:lang w:eastAsia="ar-SA"/>
        </w:rPr>
        <w:t>SO 811 Rekultivace</w:t>
      </w:r>
    </w:p>
    <w:p w14:paraId="4BCACC65" w14:textId="77777777" w:rsidR="006A5AF0" w:rsidRPr="00BE7A29" w:rsidRDefault="006A5AF0" w:rsidP="006A5AF0">
      <w:pPr>
        <w:tabs>
          <w:tab w:val="left" w:pos="6240"/>
        </w:tabs>
        <w:suppressAutoHyphens/>
        <w:spacing w:before="120" w:line="276" w:lineRule="auto"/>
        <w:rPr>
          <w:rFonts w:ascii="Arial" w:hAnsi="Arial" w:cs="Arial"/>
          <w:sz w:val="2"/>
          <w:szCs w:val="2"/>
          <w:lang w:eastAsia="ar-SA"/>
        </w:rPr>
      </w:pPr>
    </w:p>
    <w:p w14:paraId="3E1014DC" w14:textId="77777777" w:rsidR="00226545" w:rsidRPr="00B1096B" w:rsidRDefault="00226545" w:rsidP="00F73D91">
      <w:pPr>
        <w:jc w:val="both"/>
        <w:rPr>
          <w:rFonts w:ascii="Arial" w:hAnsi="Arial" w:cs="Arial"/>
          <w:highlight w:val="yellow"/>
        </w:rPr>
      </w:pPr>
    </w:p>
    <w:p w14:paraId="09FD116B" w14:textId="77777777" w:rsidR="00F73D91" w:rsidRPr="00B1096B" w:rsidRDefault="00F73D91" w:rsidP="00F73D91">
      <w:pPr>
        <w:pStyle w:val="Zkladntextodsazen21"/>
        <w:numPr>
          <w:ilvl w:val="1"/>
          <w:numId w:val="6"/>
        </w:numPr>
        <w:rPr>
          <w:rFonts w:ascii="Arial" w:hAnsi="Arial"/>
          <w:sz w:val="22"/>
        </w:rPr>
      </w:pPr>
      <w:r w:rsidRPr="00B1096B">
        <w:rPr>
          <w:rFonts w:ascii="Arial" w:hAnsi="Arial" w:cs="Arial"/>
          <w:spacing w:val="-4"/>
          <w:sz w:val="22"/>
        </w:rPr>
        <w:t>Zhotovitel se zavazuje, že provede dílo v rozsahu, způsobem, jakosti a za podmínek dohodnutých</w:t>
      </w:r>
      <w:r w:rsidRPr="00B1096B">
        <w:rPr>
          <w:rFonts w:ascii="Arial" w:hAnsi="Arial" w:cs="Arial"/>
          <w:sz w:val="22"/>
        </w:rPr>
        <w:t xml:space="preserve"> </w:t>
      </w:r>
      <w:r w:rsidRPr="00B1096B">
        <w:rPr>
          <w:rFonts w:ascii="Arial" w:hAnsi="Arial" w:cs="Arial"/>
          <w:spacing w:val="-4"/>
          <w:sz w:val="22"/>
        </w:rPr>
        <w:t>v této smlouvě svým jménem a na vlastní odpovědnost a objednatel se zavazuje k zaplacení dohodnuté</w:t>
      </w:r>
      <w:r w:rsidRPr="00B1096B">
        <w:rPr>
          <w:rFonts w:ascii="Arial" w:hAnsi="Arial" w:cs="Arial"/>
          <w:sz w:val="22"/>
        </w:rPr>
        <w:t xml:space="preserve"> ceny.</w:t>
      </w:r>
    </w:p>
    <w:p w14:paraId="4C91F303" w14:textId="77777777" w:rsidR="00F73D91" w:rsidRPr="00B1096B" w:rsidRDefault="00F73D91" w:rsidP="00F73D91">
      <w:pPr>
        <w:pStyle w:val="Bntext2"/>
      </w:pPr>
    </w:p>
    <w:p w14:paraId="16249C53" w14:textId="77777777" w:rsidR="00F73D91" w:rsidRPr="00C160F3" w:rsidRDefault="00F73D91" w:rsidP="00F73D91">
      <w:pPr>
        <w:pStyle w:val="Zkladntextodsazen21"/>
        <w:numPr>
          <w:ilvl w:val="1"/>
          <w:numId w:val="6"/>
        </w:numPr>
        <w:rPr>
          <w:rFonts w:ascii="Arial" w:hAnsi="Arial" w:cs="Arial"/>
          <w:sz w:val="22"/>
        </w:rPr>
      </w:pPr>
      <w:r w:rsidRPr="00C160F3">
        <w:rPr>
          <w:rFonts w:ascii="Arial" w:hAnsi="Arial" w:cs="Arial"/>
          <w:sz w:val="22"/>
        </w:rPr>
        <w:t>Předmětem díla jsou rovněž všechny následující práce a činnosti:</w:t>
      </w:r>
    </w:p>
    <w:p w14:paraId="158DD4A7" w14:textId="77777777" w:rsidR="00EE48BB" w:rsidRPr="00EE48BB" w:rsidRDefault="00B52129" w:rsidP="00EE48BB">
      <w:pPr>
        <w:pStyle w:val="Bntext2"/>
        <w:spacing w:before="60"/>
        <w:ind w:left="284" w:hanging="142"/>
      </w:pPr>
      <w:r>
        <w:rPr>
          <w:spacing w:val="-6"/>
        </w:rPr>
        <w:t xml:space="preserve">- </w:t>
      </w:r>
      <w:r w:rsidR="00EB7E66">
        <w:rPr>
          <w:spacing w:val="-6"/>
        </w:rPr>
        <w:t>z</w:t>
      </w:r>
      <w:r w:rsidR="00EE48BB" w:rsidRPr="00B52129">
        <w:rPr>
          <w:spacing w:val="-6"/>
        </w:rPr>
        <w:t xml:space="preserve">ajištění vydání všech potřebných rozhodnutí a </w:t>
      </w:r>
      <w:r w:rsidR="00EE48BB" w:rsidRPr="003F2708">
        <w:rPr>
          <w:spacing w:val="-6"/>
        </w:rPr>
        <w:t>stanovení</w:t>
      </w:r>
      <w:r w:rsidR="00EE48BB" w:rsidRPr="00B52129">
        <w:rPr>
          <w:spacing w:val="-6"/>
        </w:rPr>
        <w:t xml:space="preserve"> pro přechodnou úpravu provozu na pozemních</w:t>
      </w:r>
      <w:r w:rsidR="00EE48BB" w:rsidRPr="00EE48BB">
        <w:t xml:space="preserve"> komunikacích dle zpracované projektové dokumentace a dle vyjádření dotčených orgánů včetně zajištění aktualizace dopravně inženýrských opatření dle aktuálních podmínek. Zajištění objízdných tras předpokládá rovněž soustavnou péči zhotovitele o kvalitní značení objízdných tras po celou dobu výstavby.</w:t>
      </w:r>
    </w:p>
    <w:p w14:paraId="7D23BC7E" w14:textId="77777777" w:rsidR="00F73D91" w:rsidRPr="00EE48BB" w:rsidRDefault="00215BFB" w:rsidP="00F822FB">
      <w:pPr>
        <w:pStyle w:val="Bntext2"/>
        <w:spacing w:before="60"/>
        <w:ind w:left="284" w:hanging="142"/>
      </w:pPr>
      <w:r w:rsidRPr="00EE48BB">
        <w:t xml:space="preserve">- </w:t>
      </w:r>
      <w:r w:rsidR="00EB7E66">
        <w:t>z</w:t>
      </w:r>
      <w:r w:rsidR="00F73D91" w:rsidRPr="00EE48BB">
        <w:t>abezpečení změny dopravního značení a  provizorních objížděk</w:t>
      </w:r>
    </w:p>
    <w:p w14:paraId="5F0325F5" w14:textId="77777777" w:rsidR="00316D86" w:rsidRPr="008A7B4D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 xml:space="preserve">- </w:t>
      </w:r>
      <w:r w:rsidRPr="008A7B4D">
        <w:rPr>
          <w:rFonts w:cs="Arial"/>
          <w:szCs w:val="22"/>
        </w:rPr>
        <w:t>geodetické vytýčení prostoru staveniště v terénu před zahájením stavebních prací (vytýčení hranic trvalého i dočasného záboru)</w:t>
      </w:r>
      <w:r w:rsidR="00215BFB" w:rsidRPr="008A7B4D">
        <w:rPr>
          <w:rFonts w:cs="Arial"/>
          <w:szCs w:val="22"/>
        </w:rPr>
        <w:t>,</w:t>
      </w:r>
    </w:p>
    <w:p w14:paraId="16D40F55" w14:textId="77777777" w:rsidR="00F73D91" w:rsidRPr="008A7B4D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8A7B4D">
        <w:rPr>
          <w:rFonts w:cs="Arial"/>
          <w:szCs w:val="22"/>
        </w:rPr>
        <w:t>-</w:t>
      </w:r>
      <w:r w:rsidRPr="008A7B4D">
        <w:rPr>
          <w:rFonts w:cs="Arial"/>
          <w:szCs w:val="22"/>
        </w:rPr>
        <w:tab/>
        <w:t xml:space="preserve">soustavné </w:t>
      </w:r>
      <w:r w:rsidR="00C96F6A">
        <w:rPr>
          <w:rFonts w:cs="Arial"/>
          <w:szCs w:val="22"/>
        </w:rPr>
        <w:t xml:space="preserve">udržování </w:t>
      </w:r>
      <w:r w:rsidRPr="008A7B4D">
        <w:rPr>
          <w:rFonts w:cs="Arial"/>
          <w:szCs w:val="22"/>
        </w:rPr>
        <w:t>zřetelného označení obvodu staveniště</w:t>
      </w:r>
      <w:r w:rsidR="00215BFB" w:rsidRPr="008A7B4D">
        <w:rPr>
          <w:rFonts w:cs="Arial"/>
          <w:szCs w:val="22"/>
        </w:rPr>
        <w:t>,</w:t>
      </w:r>
    </w:p>
    <w:p w14:paraId="605CF5DC" w14:textId="77777777" w:rsidR="00316D86" w:rsidRPr="0049529B" w:rsidRDefault="00316D86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8A7B4D">
        <w:rPr>
          <w:rFonts w:cs="Arial"/>
          <w:szCs w:val="22"/>
        </w:rPr>
        <w:t>- veškerá geodetická měření vyžadovaná v průběhu realizace stavby</w:t>
      </w:r>
      <w:r w:rsidR="00215BFB" w:rsidRPr="008A7B4D">
        <w:rPr>
          <w:rFonts w:cs="Arial"/>
          <w:szCs w:val="22"/>
        </w:rPr>
        <w:t>,</w:t>
      </w:r>
    </w:p>
    <w:p w14:paraId="6950EBC9" w14:textId="77777777" w:rsidR="00F73D91" w:rsidRPr="00EE48B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>-</w:t>
      </w:r>
      <w:r w:rsidRPr="00EE48BB">
        <w:rPr>
          <w:rFonts w:cs="Arial"/>
          <w:szCs w:val="22"/>
        </w:rPr>
        <w:tab/>
      </w:r>
      <w:r w:rsidRPr="00A546E2">
        <w:rPr>
          <w:rFonts w:cs="Arial"/>
          <w:szCs w:val="22"/>
        </w:rPr>
        <w:t>pasportizace okolních staveb a pozemků před zahájením prací a po dokončení prací</w:t>
      </w:r>
      <w:r w:rsidR="00215BFB" w:rsidRPr="00A546E2">
        <w:rPr>
          <w:rFonts w:cs="Arial"/>
          <w:szCs w:val="22"/>
        </w:rPr>
        <w:t>,</w:t>
      </w:r>
    </w:p>
    <w:p w14:paraId="60726951" w14:textId="77777777" w:rsidR="00F9572C" w:rsidRPr="00EE48B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>-</w:t>
      </w:r>
      <w:r w:rsidRPr="00EE48BB">
        <w:rPr>
          <w:rFonts w:cs="Arial"/>
          <w:szCs w:val="22"/>
        </w:rPr>
        <w:tab/>
        <w:t>pasportizace objízdných tras před a po dokončení stavby</w:t>
      </w:r>
      <w:r w:rsidR="00E83A78" w:rsidRPr="00EE48BB">
        <w:rPr>
          <w:rFonts w:cs="Arial"/>
          <w:szCs w:val="22"/>
        </w:rPr>
        <w:t>,</w:t>
      </w:r>
    </w:p>
    <w:p w14:paraId="203F2677" w14:textId="77777777" w:rsidR="00F0078C" w:rsidRPr="00B1096B" w:rsidRDefault="00316E29" w:rsidP="00F822FB">
      <w:pPr>
        <w:pStyle w:val="Bntext2"/>
        <w:spacing w:before="60"/>
        <w:ind w:left="284" w:hanging="142"/>
        <w:rPr>
          <w:rFonts w:cs="Arial"/>
          <w:szCs w:val="22"/>
          <w:highlight w:val="yellow"/>
        </w:rPr>
      </w:pPr>
      <w:r w:rsidRPr="0049529B">
        <w:rPr>
          <w:rFonts w:cs="Arial"/>
          <w:szCs w:val="22"/>
        </w:rPr>
        <w:t>-</w:t>
      </w:r>
      <w:r w:rsidRPr="0049529B">
        <w:rPr>
          <w:rFonts w:cs="Arial"/>
          <w:szCs w:val="22"/>
        </w:rPr>
        <w:tab/>
      </w:r>
      <w:r w:rsidR="00F0078C" w:rsidRPr="0049529B">
        <w:rPr>
          <w:spacing w:val="4"/>
        </w:rPr>
        <w:t xml:space="preserve">vypracování a průběžná aktualizace </w:t>
      </w:r>
      <w:r w:rsidR="00F0078C" w:rsidRPr="0049529B">
        <w:rPr>
          <w:rFonts w:cs="Arial"/>
          <w:bCs/>
          <w:spacing w:val="4"/>
          <w:szCs w:val="22"/>
        </w:rPr>
        <w:t>podrobného</w:t>
      </w:r>
      <w:r w:rsidR="00F0078C" w:rsidRPr="0049529B">
        <w:rPr>
          <w:spacing w:val="4"/>
        </w:rPr>
        <w:t xml:space="preserve"> časového a finančního harmonogramu </w:t>
      </w:r>
      <w:r w:rsidR="00F0078C" w:rsidRPr="0049529B">
        <w:rPr>
          <w:rFonts w:cs="Arial"/>
          <w:bCs/>
          <w:spacing w:val="4"/>
          <w:szCs w:val="22"/>
        </w:rPr>
        <w:t>prací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49529B">
        <w:rPr>
          <w:rFonts w:cs="Arial"/>
          <w:bCs/>
          <w:spacing w:val="-6"/>
          <w:szCs w:val="22"/>
        </w:rPr>
        <w:t xml:space="preserve">pro jednotlivé </w:t>
      </w:r>
      <w:r w:rsidR="005058BA" w:rsidRPr="0049529B">
        <w:rPr>
          <w:rFonts w:cs="Arial"/>
          <w:bCs/>
          <w:spacing w:val="-6"/>
          <w:szCs w:val="22"/>
        </w:rPr>
        <w:t xml:space="preserve">stavební objekty (dále jen SO) </w:t>
      </w:r>
      <w:r w:rsidR="0049529B" w:rsidRPr="0049529B">
        <w:rPr>
          <w:rFonts w:cs="Arial"/>
          <w:bCs/>
          <w:spacing w:val="-6"/>
          <w:szCs w:val="22"/>
        </w:rPr>
        <w:t>pro obě části zvlášť</w:t>
      </w:r>
      <w:r w:rsidR="003D0151">
        <w:rPr>
          <w:rFonts w:cs="Arial"/>
          <w:bCs/>
          <w:spacing w:val="-6"/>
          <w:szCs w:val="22"/>
        </w:rPr>
        <w:t>;</w:t>
      </w:r>
      <w:r w:rsidR="00F0078C" w:rsidRPr="0049529B">
        <w:rPr>
          <w:rFonts w:cs="Arial"/>
          <w:bCs/>
          <w:spacing w:val="-6"/>
          <w:szCs w:val="22"/>
        </w:rPr>
        <w:t xml:space="preserve"> základní harmonogram prací bude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49529B">
        <w:rPr>
          <w:rFonts w:cs="Arial"/>
          <w:bCs/>
          <w:spacing w:val="-6"/>
          <w:szCs w:val="22"/>
        </w:rPr>
        <w:t xml:space="preserve">zpracován po </w:t>
      </w:r>
      <w:r w:rsidR="00DC58F9" w:rsidRPr="0049529B">
        <w:rPr>
          <w:rFonts w:cs="Arial"/>
          <w:bCs/>
          <w:spacing w:val="-6"/>
          <w:szCs w:val="22"/>
        </w:rPr>
        <w:t>týdnech</w:t>
      </w:r>
      <w:r w:rsidR="00F0078C" w:rsidRPr="0049529B">
        <w:rPr>
          <w:rFonts w:cs="Arial"/>
          <w:bCs/>
          <w:spacing w:val="-6"/>
          <w:szCs w:val="22"/>
        </w:rPr>
        <w:t xml:space="preserve"> do </w:t>
      </w:r>
      <w:r w:rsidR="00FA570A" w:rsidRPr="0049529B">
        <w:rPr>
          <w:rFonts w:cs="Arial"/>
          <w:bCs/>
          <w:spacing w:val="-6"/>
          <w:szCs w:val="22"/>
        </w:rPr>
        <w:t>10 dnů</w:t>
      </w:r>
      <w:r w:rsidR="00F0078C" w:rsidRPr="0049529B">
        <w:rPr>
          <w:rFonts w:cs="Arial"/>
          <w:bCs/>
          <w:spacing w:val="-6"/>
          <w:szCs w:val="22"/>
        </w:rPr>
        <w:t xml:space="preserve"> od </w:t>
      </w:r>
      <w:r w:rsidR="00FA570A" w:rsidRPr="0049529B">
        <w:rPr>
          <w:rFonts w:cs="Arial"/>
          <w:bCs/>
          <w:spacing w:val="-6"/>
          <w:szCs w:val="22"/>
        </w:rPr>
        <w:t xml:space="preserve">předání staveniště </w:t>
      </w:r>
      <w:r w:rsidR="00F0078C" w:rsidRPr="0049529B">
        <w:rPr>
          <w:rFonts w:cs="Arial"/>
          <w:bCs/>
          <w:spacing w:val="-6"/>
          <w:szCs w:val="22"/>
        </w:rPr>
        <w:t>a bude průběžně dle potřeby nebo požadavku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3F2708">
        <w:rPr>
          <w:rFonts w:cs="Arial"/>
          <w:bCs/>
          <w:szCs w:val="22"/>
        </w:rPr>
        <w:t>objednatele aktualizován</w:t>
      </w:r>
      <w:r w:rsidR="00F0078C" w:rsidRPr="003F2708">
        <w:t xml:space="preserve">. </w:t>
      </w:r>
      <w:r w:rsidR="00F0078C" w:rsidRPr="003F2708">
        <w:rPr>
          <w:spacing w:val="-4"/>
        </w:rPr>
        <w:t>Na žádost objednatele</w:t>
      </w:r>
      <w:r w:rsidR="00F9572C" w:rsidRPr="003F2708">
        <w:rPr>
          <w:spacing w:val="-4"/>
        </w:rPr>
        <w:t>,</w:t>
      </w:r>
      <w:r w:rsidR="00F0078C" w:rsidRPr="003F2708">
        <w:rPr>
          <w:spacing w:val="-4"/>
        </w:rPr>
        <w:t xml:space="preserve"> v případě zpoždění zhotovitele</w:t>
      </w:r>
      <w:r w:rsidR="00F9572C" w:rsidRPr="003F2708">
        <w:rPr>
          <w:spacing w:val="-4"/>
        </w:rPr>
        <w:t>,</w:t>
      </w:r>
      <w:r w:rsidR="00F0078C" w:rsidRPr="003F2708">
        <w:rPr>
          <w:spacing w:val="-4"/>
        </w:rPr>
        <w:t xml:space="preserve"> </w:t>
      </w:r>
      <w:r w:rsidR="00F0078C" w:rsidRPr="003F2708">
        <w:rPr>
          <w:spacing w:val="-6"/>
        </w:rPr>
        <w:t>vypracuje zhotovitel</w:t>
      </w:r>
      <w:r w:rsidR="00F0078C" w:rsidRPr="0049529B">
        <w:rPr>
          <w:spacing w:val="-6"/>
        </w:rPr>
        <w:t xml:space="preserve"> aktualizaci harmonogramu a předloží ji nejpozději do 7 dnů od vyzvání objednatelem.</w:t>
      </w:r>
      <w:r w:rsidR="00F0078C" w:rsidRPr="0049529B">
        <w:t xml:space="preserve"> Předložený harmonogram bude opatřen </w:t>
      </w:r>
      <w:r w:rsidR="00F0078C" w:rsidRPr="0049529B">
        <w:rPr>
          <w:spacing w:val="-6"/>
        </w:rPr>
        <w:t xml:space="preserve">datem, </w:t>
      </w:r>
      <w:r w:rsidR="00915C5D" w:rsidRPr="0049529B">
        <w:rPr>
          <w:spacing w:val="-6"/>
        </w:rPr>
        <w:t>k němuž</w:t>
      </w:r>
      <w:r w:rsidR="00F0078C" w:rsidRPr="0049529B">
        <w:rPr>
          <w:spacing w:val="-6"/>
        </w:rPr>
        <w:t xml:space="preserve"> je zpracován</w:t>
      </w:r>
      <w:r w:rsidR="00915C5D" w:rsidRPr="0049529B">
        <w:rPr>
          <w:spacing w:val="-6"/>
        </w:rPr>
        <w:t>,</w:t>
      </w:r>
      <w:r w:rsidR="00F0078C" w:rsidRPr="0049529B">
        <w:rPr>
          <w:spacing w:val="-6"/>
        </w:rPr>
        <w:t xml:space="preserve"> a bude podepsán odpovědným zástupcem zhotovitele (stavbyvedoucí</w:t>
      </w:r>
      <w:r w:rsidR="00915C5D" w:rsidRPr="0049529B">
        <w:rPr>
          <w:spacing w:val="-6"/>
        </w:rPr>
        <w:t>m</w:t>
      </w:r>
      <w:r w:rsidR="00F0078C" w:rsidRPr="0049529B">
        <w:rPr>
          <w:spacing w:val="-6"/>
        </w:rPr>
        <w:t>)</w:t>
      </w:r>
      <w:r w:rsidRPr="0049529B">
        <w:rPr>
          <w:spacing w:val="-6"/>
        </w:rPr>
        <w:t>,</w:t>
      </w:r>
    </w:p>
    <w:p w14:paraId="31B35522" w14:textId="77777777" w:rsidR="00F73D91" w:rsidRPr="0049529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2906BD">
        <w:t>-</w:t>
      </w:r>
      <w:r w:rsidR="00DC58F9" w:rsidRPr="002906BD">
        <w:t xml:space="preserve"> </w:t>
      </w:r>
      <w:r w:rsidR="00EB7E66">
        <w:t>k</w:t>
      </w:r>
      <w:r w:rsidR="006A5AF0">
        <w:rPr>
          <w:rFonts w:cs="Arial"/>
          <w:szCs w:val="22"/>
        </w:rPr>
        <w:t xml:space="preserve">ompletní realizační dokumentace </w:t>
      </w:r>
      <w:r w:rsidR="0049529B" w:rsidRPr="002906BD">
        <w:rPr>
          <w:spacing w:val="-6"/>
        </w:rPr>
        <w:t xml:space="preserve">(popř. pro další SO dle potřeb zhotovitele) </w:t>
      </w:r>
      <w:r w:rsidRPr="002906BD">
        <w:rPr>
          <w:spacing w:val="-6"/>
        </w:rPr>
        <w:t>–</w:t>
      </w:r>
      <w:r w:rsidRPr="0049529B">
        <w:rPr>
          <w:spacing w:val="-6"/>
        </w:rPr>
        <w:t xml:space="preserve"> v rozsahu dle soupisu prací</w:t>
      </w:r>
      <w:r w:rsidR="003D0151">
        <w:rPr>
          <w:spacing w:val="-6"/>
        </w:rPr>
        <w:t>,</w:t>
      </w:r>
      <w:r w:rsidRPr="0049529B">
        <w:rPr>
          <w:spacing w:val="-6"/>
        </w:rPr>
        <w:t xml:space="preserve"> bude po jejím</w:t>
      </w:r>
      <w:r w:rsidRPr="0049529B">
        <w:t xml:space="preserve"> </w:t>
      </w:r>
      <w:r w:rsidRPr="0049529B">
        <w:rPr>
          <w:spacing w:val="4"/>
        </w:rPr>
        <w:t xml:space="preserve">odsouhlasení </w:t>
      </w:r>
      <w:r w:rsidR="006C1D3A" w:rsidRPr="0049529B">
        <w:rPr>
          <w:spacing w:val="4"/>
        </w:rPr>
        <w:t xml:space="preserve">zástupcem objednatele </w:t>
      </w:r>
      <w:r w:rsidRPr="0049529B">
        <w:rPr>
          <w:spacing w:val="4"/>
        </w:rPr>
        <w:t xml:space="preserve">předána </w:t>
      </w:r>
      <w:r w:rsidR="006C1D3A" w:rsidRPr="0049529B">
        <w:rPr>
          <w:spacing w:val="4"/>
        </w:rPr>
        <w:t xml:space="preserve">zhotovitelem </w:t>
      </w:r>
      <w:r w:rsidR="002467ED" w:rsidRPr="000934AE">
        <w:rPr>
          <w:spacing w:val="4"/>
        </w:rPr>
        <w:t>3</w:t>
      </w:r>
      <w:r w:rsidRPr="000934AE">
        <w:rPr>
          <w:spacing w:val="4"/>
        </w:rPr>
        <w:t>x</w:t>
      </w:r>
      <w:r w:rsidRPr="0049529B">
        <w:rPr>
          <w:spacing w:val="4"/>
        </w:rPr>
        <w:t xml:space="preserve"> v písemné podobě a </w:t>
      </w:r>
      <w:r w:rsidR="002467ED" w:rsidRPr="0049529B">
        <w:rPr>
          <w:spacing w:val="4"/>
        </w:rPr>
        <w:t>1</w:t>
      </w:r>
      <w:r w:rsidRPr="0049529B">
        <w:rPr>
          <w:spacing w:val="4"/>
        </w:rPr>
        <w:t>x na CD.</w:t>
      </w:r>
      <w:r w:rsidRPr="0049529B">
        <w:t xml:space="preserve"> </w:t>
      </w:r>
      <w:r w:rsidRPr="0049529B">
        <w:rPr>
          <w:spacing w:val="-6"/>
        </w:rPr>
        <w:t>Pro odsouhlasení objednatelem</w:t>
      </w:r>
      <w:r w:rsidR="009F507D" w:rsidRPr="0049529B">
        <w:rPr>
          <w:spacing w:val="-6"/>
        </w:rPr>
        <w:t xml:space="preserve">, </w:t>
      </w:r>
      <w:r w:rsidR="009F05CD">
        <w:rPr>
          <w:spacing w:val="-6"/>
        </w:rPr>
        <w:t>technickým dozorem</w:t>
      </w:r>
      <w:r w:rsidR="009F507D" w:rsidRPr="0049529B">
        <w:rPr>
          <w:spacing w:val="-6"/>
        </w:rPr>
        <w:t xml:space="preserve"> (dále jen TD)</w:t>
      </w:r>
      <w:r w:rsidR="006C1D3A" w:rsidRPr="0049529B">
        <w:rPr>
          <w:spacing w:val="-6"/>
        </w:rPr>
        <w:t xml:space="preserve"> a </w:t>
      </w:r>
      <w:r w:rsidR="009F507D" w:rsidRPr="0049529B">
        <w:rPr>
          <w:spacing w:val="-6"/>
        </w:rPr>
        <w:t>autorsk</w:t>
      </w:r>
      <w:r w:rsidR="00FA00E6">
        <w:rPr>
          <w:spacing w:val="-6"/>
        </w:rPr>
        <w:t>ým</w:t>
      </w:r>
      <w:r w:rsidR="00FA00E6">
        <w:t xml:space="preserve"> dozorem</w:t>
      </w:r>
      <w:r w:rsidR="009F507D" w:rsidRPr="0049529B">
        <w:t xml:space="preserve"> (dále jen </w:t>
      </w:r>
      <w:r w:rsidR="006C1D3A" w:rsidRPr="0049529B">
        <w:t>AD)</w:t>
      </w:r>
      <w:r w:rsidR="00316E29" w:rsidRPr="0049529B">
        <w:t xml:space="preserve"> bude předložen koncept RDS 1</w:t>
      </w:r>
      <w:r w:rsidRPr="0049529B">
        <w:t xml:space="preserve">x v písemné a 1x </w:t>
      </w:r>
      <w:r w:rsidR="00361192" w:rsidRPr="0049529B">
        <w:t xml:space="preserve">v </w:t>
      </w:r>
      <w:r w:rsidRPr="0049529B">
        <w:t>digitální podobě.</w:t>
      </w:r>
    </w:p>
    <w:p w14:paraId="47D5D224" w14:textId="77777777" w:rsidR="00F73D91" w:rsidRPr="00B1096B" w:rsidRDefault="00F73D91" w:rsidP="00F822FB">
      <w:pPr>
        <w:pStyle w:val="Bntext2"/>
        <w:spacing w:before="60"/>
        <w:ind w:left="284" w:hanging="142"/>
        <w:rPr>
          <w:rFonts w:cs="Arial"/>
          <w:szCs w:val="22"/>
          <w:highlight w:val="yellow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="00EB7E66">
        <w:rPr>
          <w:rFonts w:cs="Arial"/>
          <w:szCs w:val="22"/>
        </w:rPr>
        <w:t>d</w:t>
      </w:r>
      <w:r w:rsidRPr="00925A01">
        <w:rPr>
          <w:rFonts w:cs="Arial"/>
          <w:spacing w:val="-4"/>
          <w:szCs w:val="22"/>
        </w:rPr>
        <w:t>okumentace skutečnéh</w:t>
      </w:r>
      <w:r w:rsidR="002829A2" w:rsidRPr="00925A01">
        <w:rPr>
          <w:rFonts w:cs="Arial"/>
          <w:spacing w:val="-4"/>
          <w:szCs w:val="22"/>
        </w:rPr>
        <w:t>o provedení stavby (</w:t>
      </w:r>
      <w:r w:rsidR="00A11341" w:rsidRPr="00925A01">
        <w:rPr>
          <w:rFonts w:cs="Arial"/>
          <w:spacing w:val="-4"/>
          <w:szCs w:val="22"/>
        </w:rPr>
        <w:t xml:space="preserve">dále jen </w:t>
      </w:r>
      <w:r w:rsidR="002829A2" w:rsidRPr="00925A01">
        <w:rPr>
          <w:rFonts w:cs="Arial"/>
          <w:spacing w:val="-4"/>
          <w:szCs w:val="22"/>
        </w:rPr>
        <w:t xml:space="preserve">DSPS) </w:t>
      </w:r>
      <w:r w:rsidRPr="00925A01">
        <w:rPr>
          <w:rFonts w:cs="Arial"/>
          <w:spacing w:val="-4"/>
          <w:szCs w:val="22"/>
        </w:rPr>
        <w:t xml:space="preserve">bude </w:t>
      </w:r>
      <w:r w:rsidRPr="000934AE">
        <w:rPr>
          <w:rFonts w:cs="Arial"/>
          <w:spacing w:val="-4"/>
          <w:szCs w:val="22"/>
        </w:rPr>
        <w:t xml:space="preserve">předána 4x v písemné podobě a </w:t>
      </w:r>
      <w:r w:rsidR="00DC58F9" w:rsidRPr="000934AE">
        <w:rPr>
          <w:rFonts w:cs="Arial"/>
          <w:spacing w:val="-4"/>
          <w:szCs w:val="22"/>
        </w:rPr>
        <w:t>4</w:t>
      </w:r>
      <w:r w:rsidRPr="000934AE">
        <w:rPr>
          <w:rFonts w:cs="Arial"/>
          <w:spacing w:val="-4"/>
          <w:szCs w:val="22"/>
        </w:rPr>
        <w:t>x</w:t>
      </w:r>
      <w:r w:rsidRPr="00925A01">
        <w:rPr>
          <w:rFonts w:cs="Arial"/>
          <w:spacing w:val="-6"/>
          <w:szCs w:val="22"/>
        </w:rPr>
        <w:t xml:space="preserve"> v digitální</w:t>
      </w:r>
      <w:r w:rsidRPr="00925A01">
        <w:rPr>
          <w:rFonts w:cs="Arial"/>
          <w:szCs w:val="22"/>
        </w:rPr>
        <w:t xml:space="preserve"> podobě na CD nosiči k zahájení přejímacího řízení při dokončení díla. Součástí dokladů </w:t>
      </w:r>
      <w:r w:rsidRPr="00925A01">
        <w:rPr>
          <w:rFonts w:cs="Arial"/>
          <w:spacing w:val="-4"/>
          <w:szCs w:val="22"/>
        </w:rPr>
        <w:lastRenderedPageBreak/>
        <w:t>při předání dokončeného díla budou rovněž veškeré atesty, prohlášení o shodě, certifikáty na použité</w:t>
      </w:r>
      <w:r w:rsidRPr="00925A01">
        <w:rPr>
          <w:rFonts w:cs="Arial"/>
          <w:szCs w:val="22"/>
        </w:rPr>
        <w:t xml:space="preserve"> materiály a výrobky a protokoly o výsledcích provedených zkoušek. Projektová dokumentace předkládaná zhotovitelem (DSPS) bude zpracována v souladu se </w:t>
      </w:r>
      <w:r w:rsidR="009320D8" w:rsidRPr="00925A01">
        <w:rPr>
          <w:rFonts w:cs="Arial"/>
          <w:szCs w:val="22"/>
        </w:rPr>
        <w:t xml:space="preserve">Směrnicí pro dokumentaci </w:t>
      </w:r>
      <w:r w:rsidR="009320D8" w:rsidRPr="00925A01">
        <w:rPr>
          <w:rFonts w:cs="Arial"/>
          <w:spacing w:val="-4"/>
          <w:szCs w:val="22"/>
        </w:rPr>
        <w:t>staveb pozemních komunikací (schváleno MD – OPK, č. j. 158/2017-120-TN/1 ze dne 9. srpna 2017</w:t>
      </w:r>
      <w:r w:rsidRPr="00925A01">
        <w:rPr>
          <w:rFonts w:cs="Arial"/>
          <w:spacing w:val="-4"/>
          <w:szCs w:val="22"/>
        </w:rPr>
        <w:t>).</w:t>
      </w:r>
      <w:r w:rsidRPr="00925A01">
        <w:rPr>
          <w:rFonts w:cs="Arial"/>
          <w:szCs w:val="22"/>
        </w:rPr>
        <w:t xml:space="preserve"> </w:t>
      </w:r>
      <w:r w:rsidRPr="00925A01">
        <w:rPr>
          <w:rFonts w:cs="Arial"/>
          <w:szCs w:val="22"/>
          <w:lang w:eastAsia="ar-SA"/>
        </w:rPr>
        <w:t>Součástí budou rovněž veškeré doklady o nakládání s odpady s uvedením místa uložení, přesného množství, názvu stavby a s potvrzením o převzetí.</w:t>
      </w:r>
      <w:r w:rsidR="00B467A4" w:rsidRPr="00925A01">
        <w:rPr>
          <w:rFonts w:cs="Arial"/>
          <w:szCs w:val="22"/>
          <w:lang w:eastAsia="ar-SA"/>
        </w:rPr>
        <w:t xml:space="preserve"> </w:t>
      </w:r>
      <w:r w:rsidR="00306E3D" w:rsidRPr="00925A01">
        <w:rPr>
          <w:rFonts w:cs="Arial"/>
          <w:szCs w:val="22"/>
        </w:rPr>
        <w:t>Z</w:t>
      </w:r>
      <w:r w:rsidR="00B467A4" w:rsidRPr="00925A01">
        <w:rPr>
          <w:rFonts w:cs="Arial"/>
          <w:szCs w:val="22"/>
        </w:rPr>
        <w:t>hotovitel je povinen veškerý materiál ze stavby zlikvidovat v souladu se zákonem o odpadech.</w:t>
      </w:r>
    </w:p>
    <w:p w14:paraId="70EB9248" w14:textId="77777777" w:rsidR="001C1BA3" w:rsidRPr="00D510A5" w:rsidRDefault="00140C17" w:rsidP="000934AE">
      <w:pPr>
        <w:pStyle w:val="Bntext2"/>
        <w:spacing w:before="60"/>
        <w:ind w:left="284" w:hanging="142"/>
        <w:rPr>
          <w:rFonts w:cs="Arial"/>
          <w:spacing w:val="-4"/>
          <w:szCs w:val="22"/>
        </w:rPr>
      </w:pPr>
      <w:r w:rsidRPr="00D510A5">
        <w:rPr>
          <w:rFonts w:cs="Arial"/>
          <w:szCs w:val="22"/>
        </w:rPr>
        <w:t>-</w:t>
      </w:r>
      <w:r w:rsidR="00D63034" w:rsidRPr="00D510A5">
        <w:rPr>
          <w:rFonts w:cs="Arial"/>
          <w:szCs w:val="22"/>
        </w:rPr>
        <w:tab/>
      </w:r>
      <w:r w:rsidR="00EB7E66" w:rsidRPr="00D510A5">
        <w:rPr>
          <w:rFonts w:cs="Arial"/>
          <w:szCs w:val="22"/>
        </w:rPr>
        <w:t>p</w:t>
      </w:r>
      <w:r w:rsidR="009869E6" w:rsidRPr="00D510A5">
        <w:rPr>
          <w:rFonts w:cs="Arial"/>
          <w:szCs w:val="22"/>
        </w:rPr>
        <w:t xml:space="preserve">o dokončení </w:t>
      </w:r>
      <w:r w:rsidRPr="00D510A5">
        <w:rPr>
          <w:rFonts w:cs="Arial"/>
          <w:szCs w:val="22"/>
        </w:rPr>
        <w:t>realizace</w:t>
      </w:r>
      <w:r w:rsidR="00E53565" w:rsidRPr="00D510A5">
        <w:rPr>
          <w:rFonts w:cs="Arial"/>
          <w:szCs w:val="22"/>
        </w:rPr>
        <w:t xml:space="preserve"> </w:t>
      </w:r>
      <w:r w:rsidR="00D63034" w:rsidRPr="00D510A5">
        <w:rPr>
          <w:rFonts w:cs="Arial"/>
          <w:szCs w:val="22"/>
        </w:rPr>
        <w:t xml:space="preserve">stavby </w:t>
      </w:r>
      <w:r w:rsidR="0011174B" w:rsidRPr="00D510A5">
        <w:rPr>
          <w:rFonts w:cs="Arial"/>
          <w:szCs w:val="22"/>
        </w:rPr>
        <w:t>budou vypracovány geometrické plány (dále jen GP)</w:t>
      </w:r>
      <w:r w:rsidR="000934AE" w:rsidRPr="00D510A5">
        <w:rPr>
          <w:rFonts w:cs="Arial"/>
          <w:szCs w:val="22"/>
        </w:rPr>
        <w:t xml:space="preserve"> v rozsahu trvalého záboru stavby. </w:t>
      </w:r>
      <w:r w:rsidR="0019010B" w:rsidRPr="00D510A5">
        <w:rPr>
          <w:rFonts w:cs="Arial"/>
          <w:spacing w:val="-6"/>
          <w:szCs w:val="22"/>
        </w:rPr>
        <w:t xml:space="preserve">Zhotovitel předá objednateli jednotlivé </w:t>
      </w:r>
      <w:r w:rsidR="00FA58DB" w:rsidRPr="00D510A5">
        <w:rPr>
          <w:rFonts w:cs="Arial"/>
          <w:spacing w:val="-6"/>
          <w:szCs w:val="22"/>
        </w:rPr>
        <w:t>GP</w:t>
      </w:r>
      <w:r w:rsidR="0019010B" w:rsidRPr="00D510A5">
        <w:rPr>
          <w:rFonts w:cs="Arial"/>
          <w:spacing w:val="-6"/>
          <w:szCs w:val="22"/>
        </w:rPr>
        <w:t xml:space="preserve"> </w:t>
      </w:r>
      <w:r w:rsidR="00FA58DB" w:rsidRPr="00D510A5">
        <w:rPr>
          <w:rFonts w:cs="Arial"/>
          <w:spacing w:val="-6"/>
          <w:szCs w:val="22"/>
        </w:rPr>
        <w:t>–</w:t>
      </w:r>
      <w:r w:rsidR="0019010B" w:rsidRPr="00D510A5">
        <w:rPr>
          <w:rFonts w:cs="Arial"/>
          <w:spacing w:val="-6"/>
          <w:szCs w:val="22"/>
        </w:rPr>
        <w:t xml:space="preserve"> každý v 10 vyhotoveních písemně a 1x digitálně (na CD).</w:t>
      </w:r>
      <w:r w:rsidR="0019010B" w:rsidRPr="00D510A5">
        <w:rPr>
          <w:rFonts w:cs="Arial"/>
          <w:szCs w:val="22"/>
        </w:rPr>
        <w:t xml:space="preserve"> </w:t>
      </w:r>
      <w:r w:rsidR="0019010B" w:rsidRPr="00D510A5">
        <w:rPr>
          <w:rFonts w:cs="Arial"/>
          <w:spacing w:val="-6"/>
          <w:szCs w:val="22"/>
        </w:rPr>
        <w:t>Všechny GP budou mít náležitosti stanovené zvláštními předpisy, zejména Vyhláškou č. 26/2007 Sb.,</w:t>
      </w:r>
      <w:r w:rsidR="0019010B" w:rsidRPr="00D510A5">
        <w:rPr>
          <w:rFonts w:cs="Arial"/>
          <w:szCs w:val="22"/>
        </w:rPr>
        <w:t xml:space="preserve"> </w:t>
      </w:r>
      <w:r w:rsidR="0019010B" w:rsidRPr="00D510A5">
        <w:rPr>
          <w:rFonts w:cs="Arial"/>
          <w:spacing w:val="-4"/>
          <w:szCs w:val="22"/>
        </w:rPr>
        <w:t>budou ověřeny oprávněným zeměměřičským inženýrem a budou potvrzeny příslušným katastrálním</w:t>
      </w:r>
      <w:r w:rsidR="0019010B" w:rsidRPr="00D510A5">
        <w:rPr>
          <w:rFonts w:cs="Arial"/>
          <w:szCs w:val="22"/>
        </w:rPr>
        <w:t xml:space="preserve"> </w:t>
      </w:r>
      <w:r w:rsidR="0019010B" w:rsidRPr="00D510A5">
        <w:rPr>
          <w:rFonts w:cs="Arial"/>
          <w:spacing w:val="-4"/>
          <w:szCs w:val="22"/>
        </w:rPr>
        <w:t xml:space="preserve">úřadem. </w:t>
      </w:r>
      <w:r w:rsidR="001C1BA3" w:rsidRPr="00D510A5">
        <w:rPr>
          <w:rFonts w:cs="Arial"/>
          <w:spacing w:val="-4"/>
          <w:szCs w:val="22"/>
        </w:rPr>
        <w:t>GP budou zpracovány pro oddělení parcel dle trvalého záboru. GP musí být před konečným vyhotovením</w:t>
      </w:r>
      <w:r w:rsidR="001C1BA3" w:rsidRPr="00D510A5">
        <w:rPr>
          <w:rFonts w:cs="Arial"/>
          <w:szCs w:val="22"/>
        </w:rPr>
        <w:t xml:space="preserve"> předány objednateli v dostatečném předstihu k odsouhlasení.</w:t>
      </w:r>
    </w:p>
    <w:p w14:paraId="1857C0E1" w14:textId="77777777" w:rsidR="001C1BA3" w:rsidRPr="00D510A5" w:rsidRDefault="001C1BA3" w:rsidP="000934AE">
      <w:pPr>
        <w:pStyle w:val="Bntext2"/>
        <w:spacing w:before="60"/>
        <w:ind w:left="284" w:hanging="142"/>
        <w:rPr>
          <w:rFonts w:cs="Arial"/>
          <w:spacing w:val="-4"/>
          <w:szCs w:val="22"/>
        </w:rPr>
      </w:pPr>
      <w:r w:rsidRPr="00D510A5">
        <w:rPr>
          <w:rFonts w:cs="Arial"/>
          <w:szCs w:val="22"/>
        </w:rPr>
        <w:t xml:space="preserve">- po dokončení realizace stavby budou vypracovány geometrické plány (dále jen GP) </w:t>
      </w:r>
      <w:r w:rsidRPr="00D510A5">
        <w:rPr>
          <w:rFonts w:cs="Arial"/>
          <w:spacing w:val="-4"/>
          <w:szCs w:val="22"/>
        </w:rPr>
        <w:t>způsobilé ke zřízení věcných břemen pro stavební objekt SO 351</w:t>
      </w:r>
      <w:r w:rsidRPr="00D510A5">
        <w:rPr>
          <w:rFonts w:cs="Arial"/>
          <w:szCs w:val="22"/>
        </w:rPr>
        <w:t xml:space="preserve">. </w:t>
      </w:r>
      <w:r w:rsidRPr="00D510A5">
        <w:rPr>
          <w:rFonts w:cs="Arial"/>
          <w:spacing w:val="-6"/>
          <w:szCs w:val="22"/>
        </w:rPr>
        <w:t>Zhotovitel předá objednateli jednotlivé GP – každý v 10 vyhotoveních písemně a 1x digitálně (na CD).</w:t>
      </w:r>
      <w:r w:rsidRPr="00D510A5">
        <w:rPr>
          <w:rFonts w:cs="Arial"/>
          <w:szCs w:val="22"/>
        </w:rPr>
        <w:t xml:space="preserve"> </w:t>
      </w:r>
      <w:r w:rsidRPr="00D510A5">
        <w:rPr>
          <w:rFonts w:cs="Arial"/>
          <w:spacing w:val="-6"/>
          <w:szCs w:val="22"/>
        </w:rPr>
        <w:t>Všechny GP budou mít náležitosti stanovené zvláštními předpisy, zejména Vyhláškou č. 26/2007 Sb.,</w:t>
      </w:r>
      <w:r w:rsidRPr="00D510A5">
        <w:rPr>
          <w:rFonts w:cs="Arial"/>
          <w:szCs w:val="22"/>
        </w:rPr>
        <w:t xml:space="preserve"> </w:t>
      </w:r>
      <w:r w:rsidRPr="00D510A5">
        <w:rPr>
          <w:rFonts w:cs="Arial"/>
          <w:spacing w:val="-4"/>
          <w:szCs w:val="22"/>
        </w:rPr>
        <w:t>budou ověřeny oprávněným zeměměřičským inženýrem a budou potvrzeny příslušným katastrálním</w:t>
      </w:r>
      <w:r w:rsidRPr="00D510A5">
        <w:rPr>
          <w:rFonts w:cs="Arial"/>
          <w:szCs w:val="22"/>
        </w:rPr>
        <w:t xml:space="preserve"> </w:t>
      </w:r>
      <w:r w:rsidRPr="00D510A5">
        <w:rPr>
          <w:rFonts w:cs="Arial"/>
          <w:spacing w:val="-4"/>
          <w:szCs w:val="22"/>
        </w:rPr>
        <w:t>úřadem. GP musí být před konečným vyhotovením</w:t>
      </w:r>
      <w:r w:rsidRPr="00D510A5">
        <w:rPr>
          <w:rFonts w:cs="Arial"/>
          <w:szCs w:val="22"/>
        </w:rPr>
        <w:t xml:space="preserve"> předány objednateli v dostatečném předstihu k odsouhlasení.</w:t>
      </w:r>
    </w:p>
    <w:p w14:paraId="798F40CA" w14:textId="77777777" w:rsidR="00F73D91" w:rsidRPr="00C160F3" w:rsidRDefault="00BE47E0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>-</w:t>
      </w:r>
      <w:r w:rsidRPr="00C160F3">
        <w:rPr>
          <w:rFonts w:cs="Arial"/>
          <w:spacing w:val="-2"/>
          <w:szCs w:val="22"/>
        </w:rPr>
        <w:tab/>
      </w:r>
      <w:r w:rsidR="00EB7E66">
        <w:rPr>
          <w:rFonts w:cs="Arial"/>
          <w:spacing w:val="-2"/>
          <w:szCs w:val="22"/>
        </w:rPr>
        <w:t>z</w:t>
      </w:r>
      <w:r w:rsidR="00F73D91" w:rsidRPr="00C160F3">
        <w:rPr>
          <w:rFonts w:cs="Arial"/>
          <w:spacing w:val="-2"/>
          <w:szCs w:val="22"/>
        </w:rPr>
        <w:t>ajištění vytýčení veškerých stávajících inženýrských sítí (včetně úhrady za vytýčení), odpovědnost</w:t>
      </w:r>
      <w:r w:rsidR="00F73D91" w:rsidRPr="00C160F3">
        <w:rPr>
          <w:rFonts w:cs="Arial"/>
          <w:szCs w:val="22"/>
        </w:rPr>
        <w:t xml:space="preserve"> za jejich neporušení během výstavby a zpětné předání jejich správcům</w:t>
      </w:r>
      <w:r w:rsidR="00800B0D" w:rsidRPr="00C160F3">
        <w:rPr>
          <w:rFonts w:cs="Arial"/>
          <w:szCs w:val="22"/>
        </w:rPr>
        <w:t xml:space="preserve"> (bude doloženo protokolem potvrzeným zástupcem správce jednotlivých inž</w:t>
      </w:r>
      <w:r w:rsidR="0070081E" w:rsidRPr="00C160F3">
        <w:rPr>
          <w:rFonts w:cs="Arial"/>
          <w:szCs w:val="22"/>
        </w:rPr>
        <w:t>enýrských</w:t>
      </w:r>
      <w:r w:rsidR="00800B0D" w:rsidRPr="00C160F3">
        <w:rPr>
          <w:rFonts w:cs="Arial"/>
          <w:szCs w:val="22"/>
        </w:rPr>
        <w:t xml:space="preserve"> sítí nebo zápisem ve stavebním deníku)</w:t>
      </w:r>
      <w:r w:rsidRPr="00C160F3">
        <w:rPr>
          <w:rFonts w:cs="Arial"/>
          <w:szCs w:val="22"/>
        </w:rPr>
        <w:t>,</w:t>
      </w:r>
    </w:p>
    <w:p w14:paraId="07B58969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Pr="00925A01">
        <w:rPr>
          <w:rFonts w:cs="Arial"/>
          <w:spacing w:val="-6"/>
          <w:szCs w:val="22"/>
        </w:rPr>
        <w:t>přípravu staveniště včetně zajištění přístupu pro provádění prací mimo trvalý i dočasný zábor stavby</w:t>
      </w:r>
      <w:r w:rsidR="00BE47E0" w:rsidRPr="00925A01">
        <w:rPr>
          <w:rFonts w:cs="Arial"/>
          <w:spacing w:val="-6"/>
          <w:szCs w:val="22"/>
        </w:rPr>
        <w:t>,</w:t>
      </w:r>
    </w:p>
    <w:p w14:paraId="5A6536B8" w14:textId="77777777" w:rsidR="00F73D9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>dodání materiálů</w:t>
      </w:r>
      <w:r w:rsidR="00BE47E0" w:rsidRPr="00925A01">
        <w:rPr>
          <w:rFonts w:cs="Arial"/>
          <w:szCs w:val="22"/>
        </w:rPr>
        <w:t xml:space="preserve"> a výrobků v požadované kvalitě</w:t>
      </w:r>
      <w:r w:rsidRPr="00925A01">
        <w:rPr>
          <w:rFonts w:cs="Arial"/>
          <w:szCs w:val="22"/>
        </w:rPr>
        <w:t xml:space="preserve"> včetně jejich certifikátů a atestů</w:t>
      </w:r>
      <w:r w:rsidR="00BE47E0" w:rsidRPr="00925A01">
        <w:rPr>
          <w:rFonts w:cs="Arial"/>
          <w:szCs w:val="22"/>
        </w:rPr>
        <w:t>,</w:t>
      </w:r>
    </w:p>
    <w:p w14:paraId="77F105CF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>zhotovení práce podle technologického předpisu</w:t>
      </w:r>
      <w:r w:rsidR="00BE47E0" w:rsidRPr="00925A01">
        <w:rPr>
          <w:rFonts w:cs="Arial"/>
          <w:szCs w:val="22"/>
        </w:rPr>
        <w:t>,</w:t>
      </w:r>
    </w:p>
    <w:p w14:paraId="7478D5A6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 xml:space="preserve">- </w:t>
      </w:r>
      <w:r w:rsidRPr="00925A01">
        <w:rPr>
          <w:rFonts w:cs="Arial"/>
          <w:spacing w:val="-4"/>
          <w:szCs w:val="22"/>
        </w:rPr>
        <w:t>zpracování a předložení technologických postupů provádě</w:t>
      </w:r>
      <w:r w:rsidR="00A546E2">
        <w:rPr>
          <w:rFonts w:cs="Arial"/>
          <w:spacing w:val="-4"/>
          <w:szCs w:val="22"/>
        </w:rPr>
        <w:t>ných</w:t>
      </w:r>
      <w:r w:rsidRPr="00925A01">
        <w:rPr>
          <w:rFonts w:cs="Arial"/>
          <w:spacing w:val="-4"/>
          <w:szCs w:val="22"/>
        </w:rPr>
        <w:t xml:space="preserve"> prací před zahájením jednotlivých prací</w:t>
      </w:r>
      <w:r w:rsidR="00BE47E0" w:rsidRPr="00925A01">
        <w:rPr>
          <w:rFonts w:cs="Arial"/>
          <w:spacing w:val="-4"/>
          <w:szCs w:val="22"/>
        </w:rPr>
        <w:t>,</w:t>
      </w:r>
    </w:p>
    <w:p w14:paraId="5AA94075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veškeré nutné ochrany práce</w:t>
      </w:r>
      <w:r w:rsidR="00BE47E0" w:rsidRPr="00BC2FCE">
        <w:rPr>
          <w:rFonts w:cs="Arial"/>
          <w:szCs w:val="22"/>
        </w:rPr>
        <w:t>,</w:t>
      </w:r>
    </w:p>
    <w:p w14:paraId="2A1AABC9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Pr="00BC2FCE">
        <w:rPr>
          <w:rFonts w:cs="Arial"/>
          <w:spacing w:val="-4"/>
          <w:szCs w:val="22"/>
        </w:rPr>
        <w:t>veškeré práce a dodávky související s bezpečnostními opatřeními na ochranu lidí a majetku (zejména</w:t>
      </w:r>
      <w:r w:rsidRPr="00BC2FCE">
        <w:rPr>
          <w:rFonts w:cs="Arial"/>
          <w:szCs w:val="22"/>
        </w:rPr>
        <w:t xml:space="preserve"> chodců a vozidel v místech dotčených stavbou)</w:t>
      </w:r>
      <w:r w:rsidR="00BE47E0" w:rsidRPr="00BC2FCE">
        <w:rPr>
          <w:rFonts w:cs="Arial"/>
          <w:szCs w:val="22"/>
        </w:rPr>
        <w:t>,</w:t>
      </w:r>
    </w:p>
    <w:p w14:paraId="5C3D0B58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</w:t>
      </w:r>
      <w:r w:rsidR="00BD61DE" w:rsidRPr="00BC2FCE">
        <w:rPr>
          <w:rFonts w:cs="Arial"/>
          <w:szCs w:val="22"/>
        </w:rPr>
        <w:t>škeré požadované úpravy a práce</w:t>
      </w:r>
      <w:r w:rsidR="00BE47E0" w:rsidRPr="00BC2FCE">
        <w:rPr>
          <w:rFonts w:cs="Arial"/>
          <w:szCs w:val="22"/>
        </w:rPr>
        <w:t>,</w:t>
      </w:r>
    </w:p>
    <w:p w14:paraId="2CE91A31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 xml:space="preserve">průkazní a kontrolní zkoušky dle příslušných kapitol TKP vypracované akreditovanou nezávislou </w:t>
      </w:r>
      <w:r w:rsidRPr="00BC2FCE">
        <w:rPr>
          <w:rFonts w:cs="Arial"/>
          <w:spacing w:val="-2"/>
          <w:szCs w:val="22"/>
        </w:rPr>
        <w:t>zkušebnou odsouhlasenou objednatelem. Návrh akreditované zkušebny bude předložen objednateli</w:t>
      </w:r>
      <w:r w:rsidRPr="00BC2FCE">
        <w:rPr>
          <w:rFonts w:cs="Arial"/>
          <w:szCs w:val="22"/>
        </w:rPr>
        <w:t xml:space="preserve"> k odsouhlasení nejpozději do 7 dnů po předání a převzetí staveniště.</w:t>
      </w:r>
    </w:p>
    <w:p w14:paraId="059EA0DF" w14:textId="77777777" w:rsidR="00F73D91" w:rsidRPr="00BC2FCE" w:rsidRDefault="00BD61DE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="00EB7E66">
        <w:rPr>
          <w:rFonts w:cs="Arial"/>
          <w:szCs w:val="22"/>
        </w:rPr>
        <w:t>o</w:t>
      </w:r>
      <w:r w:rsidR="00F73D91" w:rsidRPr="00BC2FCE">
        <w:rPr>
          <w:rFonts w:cs="Arial"/>
          <w:szCs w:val="22"/>
        </w:rPr>
        <w:t>dsouhlasená akreditovaná zkušebna bude bezodkladně předkládat zástupci objednatele výsledky jednotlivých zkoušek</w:t>
      </w:r>
      <w:r w:rsidRPr="00BC2FCE">
        <w:rPr>
          <w:rFonts w:cs="Arial"/>
          <w:szCs w:val="22"/>
        </w:rPr>
        <w:t>.</w:t>
      </w:r>
    </w:p>
    <w:p w14:paraId="318E4109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="00EB7E66">
        <w:rPr>
          <w:rFonts w:cs="Arial"/>
          <w:szCs w:val="22"/>
        </w:rPr>
        <w:t>v</w:t>
      </w:r>
      <w:r w:rsidRPr="00BC2FCE">
        <w:rPr>
          <w:rFonts w:cs="Arial"/>
          <w:spacing w:val="2"/>
          <w:szCs w:val="22"/>
        </w:rPr>
        <w:t>eškerá doprava (zahrnuje svislou, vo</w:t>
      </w:r>
      <w:r w:rsidR="0034420A" w:rsidRPr="00BC2FCE">
        <w:rPr>
          <w:rFonts w:cs="Arial"/>
          <w:spacing w:val="2"/>
          <w:szCs w:val="22"/>
        </w:rPr>
        <w:t>dorovnou</w:t>
      </w:r>
      <w:r w:rsidRPr="00BC2FCE">
        <w:rPr>
          <w:rFonts w:cs="Arial"/>
          <w:spacing w:val="2"/>
          <w:szCs w:val="22"/>
        </w:rPr>
        <w:t xml:space="preserve"> dopravu a přepravu, manipulace a přesuny hmot</w:t>
      </w:r>
      <w:r w:rsidRPr="00BC2FCE">
        <w:rPr>
          <w:rFonts w:cs="Arial"/>
          <w:szCs w:val="22"/>
        </w:rPr>
        <w:t xml:space="preserve"> a materiálů nutných pro realizac</w:t>
      </w:r>
      <w:r w:rsidR="00BD61DE" w:rsidRPr="00BC2FCE">
        <w:rPr>
          <w:rFonts w:cs="Arial"/>
          <w:szCs w:val="22"/>
        </w:rPr>
        <w:t>i díla, příplatky na lepivost, z</w:t>
      </w:r>
      <w:r w:rsidRPr="00BC2FCE">
        <w:rPr>
          <w:rFonts w:cs="Arial"/>
          <w:szCs w:val="22"/>
        </w:rPr>
        <w:t>tížení)</w:t>
      </w:r>
      <w:r w:rsidR="00BD61DE" w:rsidRPr="00BC2FCE">
        <w:rPr>
          <w:rFonts w:cs="Arial"/>
          <w:szCs w:val="22"/>
        </w:rPr>
        <w:t>,</w:t>
      </w:r>
    </w:p>
    <w:p w14:paraId="3961CEB0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veškeré lešení a podpěrné konstrukce</w:t>
      </w:r>
      <w:r w:rsidR="00BD61DE" w:rsidRPr="00BC2FCE">
        <w:rPr>
          <w:rFonts w:cs="Arial"/>
          <w:szCs w:val="22"/>
        </w:rPr>
        <w:t>,</w:t>
      </w:r>
    </w:p>
    <w:p w14:paraId="7842F64C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montážní prostředky a pomůcky</w:t>
      </w:r>
      <w:r w:rsidR="00BD61DE" w:rsidRPr="00BC2FCE">
        <w:rPr>
          <w:rFonts w:cs="Arial"/>
          <w:szCs w:val="22"/>
        </w:rPr>
        <w:t>,</w:t>
      </w:r>
    </w:p>
    <w:p w14:paraId="3BEFC2F0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úpravu, očištění a ošetření styčných ploch a konstrukcí</w:t>
      </w:r>
      <w:r w:rsidR="00BD61DE" w:rsidRPr="00BC2FCE">
        <w:rPr>
          <w:rFonts w:cs="Arial"/>
          <w:szCs w:val="22"/>
        </w:rPr>
        <w:t>,</w:t>
      </w:r>
    </w:p>
    <w:p w14:paraId="78163871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potřebné dočasné úpravy</w:t>
      </w:r>
      <w:r w:rsidR="00BD61DE" w:rsidRPr="00BC2FCE">
        <w:rPr>
          <w:rFonts w:cs="Arial"/>
          <w:szCs w:val="22"/>
        </w:rPr>
        <w:t>,</w:t>
      </w:r>
    </w:p>
    <w:p w14:paraId="07803D4B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úpravy, očištění a ošetření pracoviště</w:t>
      </w:r>
      <w:r w:rsidR="00BD61DE" w:rsidRPr="00BC2FCE">
        <w:rPr>
          <w:rFonts w:cs="Arial"/>
          <w:szCs w:val="22"/>
        </w:rPr>
        <w:t>,</w:t>
      </w:r>
    </w:p>
    <w:p w14:paraId="5DBC0BA2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>zajištění pracoviště proti všem vlivům znemožňujícím nebo znesnadňujícím práci (čerpání vody, zajištění svahu, zimní opatření, přístřešky, apod.)</w:t>
      </w:r>
      <w:r w:rsidR="00BD61DE" w:rsidRPr="00925A01">
        <w:rPr>
          <w:rFonts w:cs="Arial"/>
          <w:szCs w:val="22"/>
        </w:rPr>
        <w:t>,</w:t>
      </w:r>
    </w:p>
    <w:p w14:paraId="12173832" w14:textId="77777777" w:rsidR="00F73D91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>-</w:t>
      </w:r>
      <w:r w:rsidRPr="00C160F3">
        <w:rPr>
          <w:rFonts w:cs="Arial"/>
          <w:szCs w:val="22"/>
        </w:rPr>
        <w:tab/>
        <w:t>zabezpečení skládky přebytečné zeminy, asfaltu</w:t>
      </w:r>
      <w:r w:rsidR="00982F34" w:rsidRPr="00C160F3">
        <w:rPr>
          <w:rFonts w:cs="Arial"/>
          <w:szCs w:val="22"/>
        </w:rPr>
        <w:t>,</w:t>
      </w:r>
    </w:p>
    <w:p w14:paraId="1FD390AF" w14:textId="77777777" w:rsidR="00410227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>-</w:t>
      </w:r>
      <w:r w:rsidRPr="00C160F3">
        <w:rPr>
          <w:rFonts w:cs="Arial"/>
          <w:szCs w:val="22"/>
        </w:rPr>
        <w:tab/>
        <w:t>odvoz a úhrada poplatku za uložení vybouraných hmot, zeminy, ornice, nevhodných zemin, asfaltu</w:t>
      </w:r>
      <w:r w:rsidR="00BC5D10">
        <w:rPr>
          <w:rFonts w:cs="Arial"/>
          <w:szCs w:val="22"/>
        </w:rPr>
        <w:t>,</w:t>
      </w:r>
    </w:p>
    <w:p w14:paraId="12625E19" w14:textId="77777777" w:rsidR="00F73D91" w:rsidRPr="00B1096B" w:rsidRDefault="00410227" w:rsidP="00F822FB">
      <w:pPr>
        <w:pStyle w:val="Bntext2"/>
        <w:spacing w:before="60"/>
        <w:ind w:left="284" w:hanging="142"/>
        <w:rPr>
          <w:rFonts w:cs="Arial"/>
          <w:szCs w:val="22"/>
          <w:highlight w:val="yellow"/>
        </w:rPr>
      </w:pPr>
      <w:r>
        <w:rPr>
          <w:rFonts w:cs="Arial"/>
          <w:szCs w:val="22"/>
        </w:rPr>
        <w:lastRenderedPageBreak/>
        <w:t xml:space="preserve">- </w:t>
      </w:r>
      <w:r w:rsidRPr="00410227">
        <w:rPr>
          <w:rFonts w:cs="Arial"/>
          <w:szCs w:val="22"/>
        </w:rPr>
        <w:t>zajištění veškerých dokladů požadovaných stavebním úřady, jejichž zajištění vyplývá z podmínek stavebního povolení včetně dokladů požadovaných k vydání kolaudačního souhlasu nebo k vydání povolení předčasného užívání stavby – např. souhlasná stanoviska dotčených orgánů</w:t>
      </w:r>
      <w:r w:rsidR="00F4726E">
        <w:rPr>
          <w:rFonts w:cs="Arial"/>
          <w:szCs w:val="22"/>
        </w:rPr>
        <w:t>,</w:t>
      </w:r>
    </w:p>
    <w:p w14:paraId="62C0945C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>ostatní náklady nutné k dokončení stavby, uvedení do předčasného užívání</w:t>
      </w:r>
      <w:r w:rsidR="00A421B2" w:rsidRPr="00925A01">
        <w:rPr>
          <w:rFonts w:cs="Arial"/>
          <w:szCs w:val="22"/>
        </w:rPr>
        <w:t xml:space="preserve"> (zkušebního provozu)</w:t>
      </w:r>
      <w:r w:rsidRPr="00925A01">
        <w:rPr>
          <w:rFonts w:cs="Arial"/>
          <w:szCs w:val="22"/>
        </w:rPr>
        <w:t>, k vydání kolaudačního souhlasu</w:t>
      </w:r>
      <w:r w:rsidR="003E361E">
        <w:rPr>
          <w:rFonts w:cs="Arial"/>
          <w:szCs w:val="22"/>
        </w:rPr>
        <w:t>, případně kolaudačního rozhodnutí</w:t>
      </w:r>
      <w:r w:rsidRPr="00925A01">
        <w:rPr>
          <w:rFonts w:cs="Arial"/>
          <w:szCs w:val="22"/>
        </w:rPr>
        <w:t xml:space="preserve"> a uvedení stavby do provozu</w:t>
      </w:r>
      <w:r w:rsidR="00982F34" w:rsidRPr="00925A01">
        <w:rPr>
          <w:rFonts w:cs="Arial"/>
          <w:szCs w:val="22"/>
        </w:rPr>
        <w:t>,</w:t>
      </w:r>
    </w:p>
    <w:p w14:paraId="11087EDE" w14:textId="77777777" w:rsid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Pr="00925A01">
        <w:rPr>
          <w:rFonts w:cs="Arial"/>
          <w:spacing w:val="-4"/>
          <w:szCs w:val="22"/>
        </w:rPr>
        <w:t>poskytnutí potřebné součinnosti koordinátorovi bezpečnosti a ochrany zdraví, náklady na požadavky</w:t>
      </w:r>
      <w:r w:rsidR="00982F34" w:rsidRPr="00925A01">
        <w:rPr>
          <w:rFonts w:cs="Arial"/>
          <w:szCs w:val="22"/>
        </w:rPr>
        <w:t xml:space="preserve"> stanovené koordinátorem BOZP,</w:t>
      </w:r>
      <w:r w:rsidR="00BF7798">
        <w:rPr>
          <w:rFonts w:cs="Arial"/>
          <w:szCs w:val="22"/>
        </w:rPr>
        <w:t xml:space="preserve"> </w:t>
      </w:r>
    </w:p>
    <w:p w14:paraId="0DF7BE47" w14:textId="77777777" w:rsidR="00F73D91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 xml:space="preserve">- </w:t>
      </w:r>
      <w:r w:rsidRPr="00A546E2">
        <w:rPr>
          <w:rFonts w:cs="Arial"/>
          <w:szCs w:val="22"/>
        </w:rPr>
        <w:t>zajištění geologa, geotechnika, náklady na jeho</w:t>
      </w:r>
      <w:r w:rsidR="00503D0A" w:rsidRPr="00A546E2">
        <w:rPr>
          <w:rFonts w:cs="Arial"/>
          <w:szCs w:val="22"/>
        </w:rPr>
        <w:t xml:space="preserve"> činnost (</w:t>
      </w:r>
      <w:r w:rsidRPr="00A546E2">
        <w:rPr>
          <w:rFonts w:cs="Arial"/>
          <w:szCs w:val="22"/>
        </w:rPr>
        <w:t>odborné posudky apod.)</w:t>
      </w:r>
      <w:r w:rsidR="00982F34" w:rsidRPr="00A546E2">
        <w:rPr>
          <w:rFonts w:cs="Arial"/>
          <w:szCs w:val="22"/>
        </w:rPr>
        <w:t>,</w:t>
      </w:r>
    </w:p>
    <w:p w14:paraId="744B6309" w14:textId="77777777" w:rsidR="00F73D91" w:rsidRPr="00925A01" w:rsidRDefault="00982F34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="00F73D91" w:rsidRPr="00925A01">
        <w:rPr>
          <w:rFonts w:cs="Arial"/>
          <w:spacing w:val="-4"/>
          <w:szCs w:val="22"/>
        </w:rPr>
        <w:t>zajištění podmínek vyplývajících ze stavebního povolení a podkladových dokladů, které jsou uvedeny</w:t>
      </w:r>
      <w:r w:rsidR="00F73D91" w:rsidRPr="00925A01">
        <w:rPr>
          <w:rFonts w:cs="Arial"/>
          <w:szCs w:val="22"/>
        </w:rPr>
        <w:t xml:space="preserve"> jako závazek nebo povinnost objednatele (stavebníka) během realizace stavby</w:t>
      </w:r>
      <w:r w:rsidR="00F4726E">
        <w:rPr>
          <w:rFonts w:cs="Arial"/>
          <w:szCs w:val="22"/>
        </w:rPr>
        <w:t>.</w:t>
      </w:r>
    </w:p>
    <w:p w14:paraId="0B2347C9" w14:textId="77777777" w:rsidR="0070081E" w:rsidRPr="00925A01" w:rsidRDefault="00EB7E66" w:rsidP="00872EAB">
      <w:pPr>
        <w:pStyle w:val="Bntext2"/>
        <w:numPr>
          <w:ilvl w:val="0"/>
          <w:numId w:val="24"/>
        </w:numPr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z</w:t>
      </w:r>
      <w:r w:rsidR="0070081E" w:rsidRPr="00925A01">
        <w:rPr>
          <w:rFonts w:cs="Arial"/>
          <w:szCs w:val="22"/>
        </w:rPr>
        <w:t>hotovitel je povinen dodržet všechny podmínky stanovisek správců sítí</w:t>
      </w:r>
      <w:r w:rsidR="00872EAB" w:rsidRPr="00925A01">
        <w:rPr>
          <w:rFonts w:cs="Arial"/>
          <w:szCs w:val="22"/>
        </w:rPr>
        <w:t>.</w:t>
      </w:r>
      <w:r w:rsidR="0070081E" w:rsidRPr="00925A01">
        <w:rPr>
          <w:rFonts w:cs="Arial"/>
          <w:szCs w:val="22"/>
        </w:rPr>
        <w:t xml:space="preserve"> </w:t>
      </w:r>
    </w:p>
    <w:p w14:paraId="638592B4" w14:textId="77777777" w:rsidR="00F73D91" w:rsidRPr="00925A01" w:rsidRDefault="00872EAB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 xml:space="preserve">- </w:t>
      </w:r>
      <w:r w:rsidR="00EB7E66">
        <w:rPr>
          <w:rFonts w:cs="Arial"/>
          <w:szCs w:val="22"/>
        </w:rPr>
        <w:t>u</w:t>
      </w:r>
      <w:r w:rsidR="00F73D91" w:rsidRPr="00925A01">
        <w:rPr>
          <w:rFonts w:cs="Arial"/>
          <w:szCs w:val="22"/>
        </w:rPr>
        <w:t>zavření Dohody o předčasném užívání stavby</w:t>
      </w:r>
      <w:r w:rsidR="00503D0A" w:rsidRPr="00925A01">
        <w:rPr>
          <w:rFonts w:cs="Arial"/>
          <w:szCs w:val="22"/>
        </w:rPr>
        <w:t>,</w:t>
      </w:r>
    </w:p>
    <w:p w14:paraId="1659F56F" w14:textId="77777777" w:rsidR="00F4373B" w:rsidRPr="00852BF3" w:rsidRDefault="00872EAB" w:rsidP="00F822FB">
      <w:pPr>
        <w:pStyle w:val="Bntext2"/>
        <w:tabs>
          <w:tab w:val="num" w:pos="1134"/>
        </w:tabs>
        <w:spacing w:before="60"/>
        <w:ind w:left="284" w:hanging="142"/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="00503D0A" w:rsidRPr="00925A01">
        <w:rPr>
          <w:rFonts w:cs="Arial"/>
          <w:spacing w:val="-4"/>
          <w:szCs w:val="22"/>
        </w:rPr>
        <w:t>p</w:t>
      </w:r>
      <w:r w:rsidR="00F4373B" w:rsidRPr="00925A01">
        <w:rPr>
          <w:spacing w:val="-4"/>
        </w:rPr>
        <w:t xml:space="preserve">růběžná fotodokumentace </w:t>
      </w:r>
      <w:r w:rsidR="003A5EFB">
        <w:rPr>
          <w:spacing w:val="-4"/>
        </w:rPr>
        <w:t xml:space="preserve">provádění </w:t>
      </w:r>
      <w:r w:rsidR="00F4373B" w:rsidRPr="00925A01">
        <w:rPr>
          <w:spacing w:val="-4"/>
        </w:rPr>
        <w:t xml:space="preserve">díla s uvedením data pořízení jednotlivých snímků </w:t>
      </w:r>
      <w:r w:rsidRPr="00925A01">
        <w:rPr>
          <w:spacing w:val="-4"/>
        </w:rPr>
        <w:t>– d</w:t>
      </w:r>
      <w:r w:rsidR="00F4373B" w:rsidRPr="00925A01">
        <w:rPr>
          <w:spacing w:val="-4"/>
        </w:rPr>
        <w:t xml:space="preserve">atové </w:t>
      </w:r>
      <w:r w:rsidR="00F4373B" w:rsidRPr="00852BF3">
        <w:rPr>
          <w:spacing w:val="-4"/>
        </w:rPr>
        <w:t>razítko (forma</w:t>
      </w:r>
      <w:r w:rsidR="00F4373B" w:rsidRPr="00852BF3">
        <w:t xml:space="preserve"> digitální)</w:t>
      </w:r>
      <w:r w:rsidR="00503D0A" w:rsidRPr="00852BF3">
        <w:t>,</w:t>
      </w:r>
    </w:p>
    <w:p w14:paraId="14296856" w14:textId="77777777" w:rsidR="000C2C11" w:rsidRPr="00852BF3" w:rsidRDefault="000C2C11" w:rsidP="00F822FB">
      <w:pPr>
        <w:pStyle w:val="Bntext2"/>
        <w:tabs>
          <w:tab w:val="num" w:pos="1134"/>
        </w:tabs>
        <w:spacing w:before="60"/>
        <w:ind w:left="284" w:hanging="142"/>
      </w:pPr>
      <w:r w:rsidRPr="00D510A5">
        <w:t xml:space="preserve">- zhotovitel je povinen zajistit průjezdnost prostoru staveniště </w:t>
      </w:r>
      <w:r w:rsidR="001C1BA3" w:rsidRPr="00D510A5">
        <w:t xml:space="preserve">v rozsahu dotčených silnic II. a III. třídy </w:t>
      </w:r>
      <w:r w:rsidRPr="00D510A5">
        <w:t>v zimn</w:t>
      </w:r>
      <w:r w:rsidR="003A5EFB" w:rsidRPr="00D510A5">
        <w:t>ích měsících (listopad-březen). P</w:t>
      </w:r>
      <w:r w:rsidRPr="00D510A5">
        <w:t xml:space="preserve">okud bude stavba uvedena do režimu předčasného užívání, zajistí zimní údržbu objednatel prostřednictvím svého správce komunikace – KSÚSV, pokud nebude stavba v režimu předčasného užívání, zajistí zimní údržbu </w:t>
      </w:r>
      <w:r w:rsidR="00C96F6A" w:rsidRPr="00D510A5">
        <w:t xml:space="preserve">na své náklady </w:t>
      </w:r>
      <w:r w:rsidRPr="00D510A5">
        <w:t>zhotovitel.</w:t>
      </w:r>
    </w:p>
    <w:p w14:paraId="139469E3" w14:textId="77777777" w:rsidR="00316D86" w:rsidRPr="00B1096B" w:rsidRDefault="00316D86" w:rsidP="00FD7F4C">
      <w:pPr>
        <w:pStyle w:val="Nzev"/>
        <w:jc w:val="both"/>
        <w:rPr>
          <w:rFonts w:ascii="Arial" w:hAnsi="Arial" w:cs="Arial"/>
          <w:b w:val="0"/>
          <w:bCs w:val="0"/>
          <w:sz w:val="22"/>
          <w:szCs w:val="22"/>
          <w:highlight w:val="yellow"/>
        </w:rPr>
      </w:pPr>
    </w:p>
    <w:p w14:paraId="3FAED73F" w14:textId="77777777" w:rsidR="00F73D91" w:rsidRPr="009A50B9" w:rsidRDefault="00F73D91" w:rsidP="00FD7F4C">
      <w:pPr>
        <w:pStyle w:val="Nzev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BF7798">
        <w:rPr>
          <w:rFonts w:ascii="Arial" w:hAnsi="Arial" w:cs="Arial"/>
          <w:b w:val="0"/>
          <w:bCs w:val="0"/>
          <w:sz w:val="22"/>
          <w:szCs w:val="22"/>
        </w:rPr>
        <w:t>Náklady na veškeré výše uvedené požadavky na činnosti a</w:t>
      </w:r>
      <w:r w:rsidR="000C2C11" w:rsidRPr="00BF7798">
        <w:rPr>
          <w:rFonts w:ascii="Arial" w:hAnsi="Arial" w:cs="Arial"/>
          <w:b w:val="0"/>
          <w:bCs w:val="0"/>
          <w:sz w:val="22"/>
          <w:szCs w:val="22"/>
        </w:rPr>
        <w:t xml:space="preserve"> práce jsou zahrnuty do rozpočt</w:t>
      </w:r>
      <w:r w:rsidR="000C2C11" w:rsidRPr="00BF7798">
        <w:rPr>
          <w:rFonts w:ascii="Arial" w:hAnsi="Arial" w:cs="Arial"/>
          <w:b w:val="0"/>
          <w:bCs w:val="0"/>
          <w:sz w:val="22"/>
          <w:szCs w:val="22"/>
          <w:lang w:val="cs-CZ"/>
        </w:rPr>
        <w:t>ů obou úseků stavby</w:t>
      </w:r>
      <w:r w:rsidR="003A5EFB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 </w:t>
      </w:r>
      <w:r w:rsidR="00786903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a 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>oc</w:t>
      </w:r>
      <w:r w:rsidR="00786903">
        <w:rPr>
          <w:rFonts w:ascii="Arial" w:hAnsi="Arial" w:cs="Arial"/>
          <w:b w:val="0"/>
          <w:bCs w:val="0"/>
          <w:sz w:val="22"/>
          <w:szCs w:val="22"/>
        </w:rPr>
        <w:t>eněn</w:t>
      </w:r>
      <w:r w:rsidR="00786903">
        <w:rPr>
          <w:rFonts w:ascii="Arial" w:hAnsi="Arial" w:cs="Arial"/>
          <w:b w:val="0"/>
          <w:bCs w:val="0"/>
          <w:sz w:val="22"/>
          <w:szCs w:val="22"/>
          <w:lang w:val="cs-CZ"/>
        </w:rPr>
        <w:t>é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 xml:space="preserve"> v nabídce veřejné zakázky, na základě které bylo rozhodnuto o výběru nejvhodnější nabídky.</w:t>
      </w:r>
    </w:p>
    <w:p w14:paraId="3184650D" w14:textId="77777777" w:rsidR="00DE42E8" w:rsidRPr="009A50B9" w:rsidRDefault="00DE42E8" w:rsidP="00DE42E8">
      <w:pPr>
        <w:jc w:val="both"/>
        <w:rPr>
          <w:rFonts w:ascii="Arial" w:hAnsi="Arial" w:cs="Arial"/>
          <w:b/>
          <w:bCs/>
        </w:rPr>
      </w:pPr>
    </w:p>
    <w:p w14:paraId="3F258368" w14:textId="77777777" w:rsidR="00DE42E8" w:rsidRPr="009A50B9" w:rsidRDefault="00DE42E8" w:rsidP="00DE42E8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veškeré vícepráce, méněpráce a změny díla včetně případných změn stavby oproti projektové dokumentaci musí být jejich rozsah a způsob provedení předem odsouhlasen </w:t>
      </w:r>
      <w:r w:rsidR="00786903">
        <w:rPr>
          <w:rFonts w:ascii="Arial" w:hAnsi="Arial" w:cs="Arial"/>
          <w:sz w:val="22"/>
        </w:rPr>
        <w:t xml:space="preserve">technickým dozorem objednatele </w:t>
      </w:r>
      <w:r w:rsidRPr="009A50B9">
        <w:rPr>
          <w:rFonts w:ascii="Arial" w:hAnsi="Arial" w:cs="Arial"/>
          <w:sz w:val="22"/>
        </w:rPr>
        <w:t>a zástupcem objednatele. V případě, že z těchto změn bude vyplývat zvýšení ceny díla, musí být před jejich fakturací, po dosažení cenové shody, uzavřen dodatek k této smlouvě v souladu s odstavcem 4.8</w:t>
      </w:r>
      <w:r w:rsidR="006D60AF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a 14.1</w:t>
      </w:r>
      <w:r w:rsidR="004119FB">
        <w:rPr>
          <w:rFonts w:ascii="Arial" w:hAnsi="Arial" w:cs="Arial"/>
          <w:sz w:val="22"/>
        </w:rPr>
        <w:t>4</w:t>
      </w:r>
      <w:r w:rsidR="006D60AF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 smlouvy.</w:t>
      </w:r>
    </w:p>
    <w:p w14:paraId="1D2F04E6" w14:textId="77777777" w:rsidR="006E069D" w:rsidRPr="009A50B9" w:rsidRDefault="006E069D" w:rsidP="006E069D">
      <w:pPr>
        <w:pStyle w:val="Zkladntextodsazen21"/>
        <w:tabs>
          <w:tab w:val="left" w:pos="567"/>
        </w:tabs>
        <w:ind w:left="0" w:firstLine="0"/>
      </w:pPr>
    </w:p>
    <w:p w14:paraId="2FDBB669" w14:textId="77777777" w:rsidR="00F77E11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Podmínky vyplývající z dostupných podkladových dokladů, které jsou uvedeny jako závazek nebo povinnost </w:t>
      </w:r>
      <w:r w:rsidR="00072263" w:rsidRPr="009A50B9">
        <w:rPr>
          <w:rFonts w:ascii="Arial" w:hAnsi="Arial" w:cs="Arial"/>
          <w:sz w:val="22"/>
        </w:rPr>
        <w:t xml:space="preserve">objednatele </w:t>
      </w:r>
      <w:r w:rsidRPr="009A50B9">
        <w:rPr>
          <w:rFonts w:ascii="Arial" w:hAnsi="Arial" w:cs="Arial"/>
          <w:sz w:val="22"/>
        </w:rPr>
        <w:t xml:space="preserve">během realizace stavby </w:t>
      </w:r>
      <w:r w:rsidR="00252637" w:rsidRPr="009A50B9">
        <w:rPr>
          <w:rFonts w:ascii="Arial" w:hAnsi="Arial" w:cs="Arial"/>
          <w:sz w:val="22"/>
        </w:rPr>
        <w:t xml:space="preserve">splní </w:t>
      </w:r>
      <w:r w:rsidRPr="009A50B9">
        <w:rPr>
          <w:rFonts w:ascii="Arial" w:hAnsi="Arial" w:cs="Arial"/>
          <w:sz w:val="22"/>
        </w:rPr>
        <w:t>zhotovitel.</w:t>
      </w:r>
    </w:p>
    <w:p w14:paraId="1AF19F3B" w14:textId="77777777" w:rsidR="00F77E11" w:rsidRPr="009A50B9" w:rsidRDefault="00F77E11">
      <w:pPr>
        <w:pStyle w:val="Normln0"/>
        <w:widowControl/>
        <w:overflowPunct w:val="0"/>
        <w:autoSpaceDE w:val="0"/>
        <w:autoSpaceDN w:val="0"/>
        <w:adjustRightInd w:val="0"/>
        <w:jc w:val="both"/>
        <w:textAlignment w:val="baseline"/>
        <w:rPr>
          <w:rFonts w:cs="Arial"/>
        </w:rPr>
      </w:pPr>
    </w:p>
    <w:p w14:paraId="4276600B" w14:textId="77777777" w:rsidR="00C717EF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6"/>
          <w:sz w:val="22"/>
        </w:rPr>
        <w:t>Zhotovitel je povinen zabezpečit provádění prací tak, aby při realizaci díla nedošlo</w:t>
      </w:r>
      <w:r w:rsidR="003F1CCD" w:rsidRPr="003F1CCD">
        <w:rPr>
          <w:rFonts w:ascii="Arial" w:hAnsi="Arial" w:cs="Arial"/>
          <w:spacing w:val="-6"/>
          <w:sz w:val="22"/>
        </w:rPr>
        <w:t xml:space="preserve"> </w:t>
      </w:r>
      <w:r w:rsidRPr="003F1CCD">
        <w:rPr>
          <w:rFonts w:ascii="Arial" w:hAnsi="Arial" w:cs="Arial"/>
          <w:spacing w:val="-6"/>
          <w:sz w:val="22"/>
        </w:rPr>
        <w:t>k</w:t>
      </w:r>
      <w:r w:rsidR="003F1CCD">
        <w:rPr>
          <w:rFonts w:ascii="Arial" w:hAnsi="Arial" w:cs="Arial"/>
          <w:spacing w:val="-6"/>
          <w:sz w:val="22"/>
        </w:rPr>
        <w:t xml:space="preserve">e </w:t>
      </w:r>
      <w:r w:rsidR="003F1CCD" w:rsidRPr="003F1CCD">
        <w:rPr>
          <w:rFonts w:ascii="Arial" w:hAnsi="Arial" w:cs="Arial"/>
          <w:spacing w:val="-6"/>
          <w:sz w:val="22"/>
        </w:rPr>
        <w:t>zbyteč</w:t>
      </w:r>
      <w:r w:rsidR="003F1CCD">
        <w:rPr>
          <w:rFonts w:ascii="Arial" w:hAnsi="Arial" w:cs="Arial"/>
          <w:sz w:val="22"/>
        </w:rPr>
        <w:t>nému o</w:t>
      </w:r>
      <w:r w:rsidRPr="009A50B9">
        <w:rPr>
          <w:rFonts w:ascii="Arial" w:hAnsi="Arial" w:cs="Arial"/>
          <w:sz w:val="22"/>
        </w:rPr>
        <w:t>mezení provozu sousedních objektů nad rámec prováděných prací.</w:t>
      </w:r>
      <w:r w:rsidR="001844B4" w:rsidRPr="009A50B9">
        <w:rPr>
          <w:rFonts w:ascii="Arial" w:hAnsi="Arial" w:cs="Arial"/>
          <w:sz w:val="22"/>
        </w:rPr>
        <w:t xml:space="preserve"> Majitelé přilehlých nemovitostí musí být řádně a včas informováni o </w:t>
      </w:r>
      <w:r w:rsidR="00C717EF" w:rsidRPr="009A50B9">
        <w:rPr>
          <w:rFonts w:ascii="Arial" w:hAnsi="Arial" w:cs="Arial"/>
          <w:sz w:val="22"/>
        </w:rPr>
        <w:t>průběhu stavebních prací.</w:t>
      </w:r>
    </w:p>
    <w:p w14:paraId="524F5605" w14:textId="77777777" w:rsidR="00F77E11" w:rsidRPr="009A50B9" w:rsidRDefault="00F77E11" w:rsidP="00C717EF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4"/>
          <w:sz w:val="22"/>
        </w:rPr>
        <w:t xml:space="preserve">Musí být zachován </w:t>
      </w:r>
      <w:r w:rsidR="001844B4" w:rsidRPr="003F1CCD">
        <w:rPr>
          <w:rFonts w:ascii="Arial" w:hAnsi="Arial" w:cs="Arial"/>
          <w:spacing w:val="-4"/>
          <w:sz w:val="22"/>
        </w:rPr>
        <w:t>ne</w:t>
      </w:r>
      <w:r w:rsidRPr="003F1CCD">
        <w:rPr>
          <w:rFonts w:ascii="Arial" w:hAnsi="Arial" w:cs="Arial"/>
          <w:spacing w:val="-4"/>
          <w:sz w:val="22"/>
        </w:rPr>
        <w:t xml:space="preserve">bo jinak </w:t>
      </w:r>
      <w:r w:rsidR="00252637" w:rsidRPr="003F1CCD">
        <w:rPr>
          <w:rFonts w:ascii="Arial" w:hAnsi="Arial" w:cs="Arial"/>
          <w:spacing w:val="-4"/>
          <w:sz w:val="22"/>
        </w:rPr>
        <w:t xml:space="preserve">zabezpečen </w:t>
      </w:r>
      <w:r w:rsidRPr="003F1CCD">
        <w:rPr>
          <w:rFonts w:ascii="Arial" w:hAnsi="Arial" w:cs="Arial"/>
          <w:spacing w:val="-4"/>
          <w:sz w:val="22"/>
        </w:rPr>
        <w:t xml:space="preserve">přístup </w:t>
      </w:r>
      <w:r w:rsidR="00E82DEF" w:rsidRPr="003F1CCD">
        <w:rPr>
          <w:rFonts w:ascii="Arial" w:hAnsi="Arial" w:cs="Arial"/>
          <w:spacing w:val="-4"/>
          <w:sz w:val="22"/>
        </w:rPr>
        <w:t xml:space="preserve">ke všem </w:t>
      </w:r>
      <w:r w:rsidRPr="003F1CCD">
        <w:rPr>
          <w:rFonts w:ascii="Arial" w:hAnsi="Arial" w:cs="Arial"/>
          <w:spacing w:val="-4"/>
          <w:sz w:val="22"/>
        </w:rPr>
        <w:t>objektů</w:t>
      </w:r>
      <w:r w:rsidR="00E82DEF" w:rsidRPr="003F1CCD">
        <w:rPr>
          <w:rFonts w:ascii="Arial" w:hAnsi="Arial" w:cs="Arial"/>
          <w:spacing w:val="-4"/>
          <w:sz w:val="22"/>
        </w:rPr>
        <w:t>m</w:t>
      </w:r>
      <w:r w:rsidRPr="003F1CCD">
        <w:rPr>
          <w:rFonts w:ascii="Arial" w:hAnsi="Arial" w:cs="Arial"/>
          <w:spacing w:val="-4"/>
          <w:sz w:val="22"/>
        </w:rPr>
        <w:t xml:space="preserve"> zejména pro integrovaný záchranný</w:t>
      </w:r>
      <w:r w:rsidRPr="009A50B9">
        <w:rPr>
          <w:rFonts w:ascii="Arial" w:hAnsi="Arial" w:cs="Arial"/>
          <w:sz w:val="22"/>
        </w:rPr>
        <w:t xml:space="preserve"> systém</w:t>
      </w:r>
      <w:r w:rsidR="0029050C" w:rsidRPr="009A50B9">
        <w:rPr>
          <w:rFonts w:ascii="Arial" w:hAnsi="Arial" w:cs="Arial"/>
          <w:sz w:val="22"/>
        </w:rPr>
        <w:t xml:space="preserve"> a jejich vlastníky</w:t>
      </w:r>
      <w:r w:rsidRPr="009A50B9">
        <w:rPr>
          <w:rFonts w:ascii="Arial" w:hAnsi="Arial" w:cs="Arial"/>
          <w:sz w:val="22"/>
        </w:rPr>
        <w:t>.</w:t>
      </w:r>
    </w:p>
    <w:p w14:paraId="48A3D75B" w14:textId="77777777" w:rsidR="00F77E11" w:rsidRPr="009A50B9" w:rsidRDefault="00F77E11">
      <w:pPr>
        <w:pStyle w:val="Zkladntextodsazen21"/>
        <w:tabs>
          <w:tab w:val="left" w:pos="567"/>
        </w:tabs>
        <w:ind w:left="0" w:firstLine="0"/>
      </w:pPr>
    </w:p>
    <w:p w14:paraId="50899A38" w14:textId="77777777" w:rsidR="00F77E11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se zavazuje, že dílo jím vybudované v rozsahu čl. </w:t>
      </w:r>
      <w:r w:rsidR="00AC3BC8" w:rsidRPr="009A50B9">
        <w:rPr>
          <w:rFonts w:ascii="Arial" w:hAnsi="Arial" w:cs="Arial"/>
          <w:sz w:val="22"/>
        </w:rPr>
        <w:t>2</w:t>
      </w:r>
      <w:r w:rsidRPr="009A50B9">
        <w:rPr>
          <w:rFonts w:ascii="Arial" w:hAnsi="Arial" w:cs="Arial"/>
          <w:sz w:val="22"/>
        </w:rPr>
        <w:t xml:space="preserve"> této smlouvy</w:t>
      </w:r>
      <w:r w:rsidR="003F1CCD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bude mít kvalitativní technické ukazatele dle obecných technických požadavků na výstavbu a platných norem. Zhotovitel se zavazuje provést dílo z materiálů I. jakosti s požadovanou certifikací a tomuto závazku bude též odpovídat kvalita všech prováděných prací. </w:t>
      </w:r>
    </w:p>
    <w:p w14:paraId="49EE4038" w14:textId="77777777" w:rsidR="00F77E11" w:rsidRPr="009A50B9" w:rsidRDefault="00F77E11">
      <w:pPr>
        <w:pStyle w:val="Odstavecodsazen"/>
        <w:tabs>
          <w:tab w:val="num" w:pos="426"/>
        </w:tabs>
        <w:spacing w:line="240" w:lineRule="auto"/>
        <w:ind w:left="0" w:firstLine="0"/>
        <w:rPr>
          <w:rFonts w:ascii="Arial" w:hAnsi="Arial" w:cs="Arial"/>
          <w:sz w:val="22"/>
          <w:szCs w:val="22"/>
        </w:rPr>
      </w:pPr>
    </w:p>
    <w:p w14:paraId="54227112" w14:textId="77777777" w:rsidR="00F77E11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zavazuje provést dílo svým jménem a na vlastní zodpovědnost.</w:t>
      </w:r>
    </w:p>
    <w:p w14:paraId="48589961" w14:textId="77777777" w:rsidR="006F2FF4" w:rsidRDefault="006F2FF4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22"/>
        </w:rPr>
      </w:pPr>
    </w:p>
    <w:p w14:paraId="0A00EFEA" w14:textId="77777777" w:rsidR="000128FB" w:rsidRDefault="000128FB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22"/>
        </w:rPr>
      </w:pPr>
    </w:p>
    <w:p w14:paraId="61009708" w14:textId="77777777" w:rsidR="000128FB" w:rsidRDefault="000128FB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22"/>
        </w:rPr>
      </w:pPr>
    </w:p>
    <w:p w14:paraId="6EAF027E" w14:textId="77777777" w:rsidR="005179A4" w:rsidRDefault="005179A4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22"/>
        </w:rPr>
      </w:pPr>
    </w:p>
    <w:p w14:paraId="4AFF8DE4" w14:textId="77777777" w:rsidR="000128FB" w:rsidRDefault="000128FB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22"/>
        </w:rPr>
      </w:pPr>
    </w:p>
    <w:p w14:paraId="48F32FE1" w14:textId="77777777" w:rsidR="00F77E11" w:rsidRPr="009A50B9" w:rsidRDefault="003F1CCD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Článek 3 – T</w:t>
      </w:r>
      <w:r w:rsidR="00F77E11" w:rsidRPr="009A50B9">
        <w:rPr>
          <w:rFonts w:ascii="Arial" w:hAnsi="Arial" w:cs="Arial"/>
          <w:b/>
          <w:sz w:val="22"/>
        </w:rPr>
        <w:t>ermín plnění</w:t>
      </w:r>
    </w:p>
    <w:p w14:paraId="3480B297" w14:textId="77777777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3.1.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Zhotovitel se zavazuje provést dílo v těchto sjednaných dílčích termínech plnění:</w:t>
      </w:r>
      <w:r w:rsidR="00F77E11" w:rsidRPr="009A50B9">
        <w:rPr>
          <w:rFonts w:ascii="Arial" w:hAnsi="Arial" w:cs="Arial"/>
        </w:rPr>
        <w:tab/>
      </w:r>
    </w:p>
    <w:p w14:paraId="48501B41" w14:textId="77777777" w:rsidR="00F77E11" w:rsidRPr="00852BF3" w:rsidRDefault="00F77E11">
      <w:pPr>
        <w:jc w:val="both"/>
        <w:rPr>
          <w:rFonts w:ascii="Arial" w:hAnsi="Arial" w:cs="Arial"/>
        </w:rPr>
      </w:pPr>
    </w:p>
    <w:p w14:paraId="443262A2" w14:textId="77777777" w:rsidR="006F2FF4" w:rsidRPr="00D510A5" w:rsidRDefault="006F2FF4" w:rsidP="006F2FF4">
      <w:pPr>
        <w:spacing w:line="288" w:lineRule="auto"/>
        <w:rPr>
          <w:rFonts w:ascii="Arial" w:hAnsi="Arial" w:cs="Arial"/>
        </w:rPr>
      </w:pPr>
      <w:r w:rsidRPr="00852BF3">
        <w:rPr>
          <w:rFonts w:ascii="Arial" w:hAnsi="Arial" w:cs="Arial"/>
        </w:rPr>
        <w:t>Předpokládaný termín plnění veřejné zakázky je:</w:t>
      </w:r>
      <w:r w:rsidRPr="00D510A5">
        <w:rPr>
          <w:rFonts w:ascii="Arial" w:hAnsi="Arial" w:cs="Arial"/>
          <w:vertAlign w:val="superscript"/>
          <w:lang w:eastAsia="x-none"/>
        </w:rPr>
        <w:t xml:space="preserve"> (1)</w:t>
      </w:r>
    </w:p>
    <w:p w14:paraId="5BFEA868" w14:textId="77777777" w:rsidR="001C1BA3" w:rsidRPr="00D510A5" w:rsidRDefault="001C1BA3" w:rsidP="003168F0">
      <w:pPr>
        <w:spacing w:line="288" w:lineRule="auto"/>
        <w:ind w:left="5664" w:hanging="5658"/>
        <w:rPr>
          <w:rFonts w:ascii="Arial" w:eastAsia="Times New Roman" w:hAnsi="Arial" w:cs="Arial"/>
          <w:lang w:eastAsia="cs-CZ"/>
        </w:rPr>
      </w:pPr>
      <w:r w:rsidRPr="00D510A5">
        <w:rPr>
          <w:rFonts w:ascii="Arial" w:eastAsia="Times New Roman" w:hAnsi="Arial" w:cs="Arial"/>
          <w:lang w:eastAsia="cs-CZ"/>
        </w:rPr>
        <w:t>Zahájení realizace stavby – předání staveniště</w:t>
      </w:r>
      <w:r w:rsidRPr="00D510A5">
        <w:rPr>
          <w:rFonts w:ascii="Arial" w:eastAsia="Times New Roman" w:hAnsi="Arial" w:cs="Arial"/>
          <w:lang w:eastAsia="cs-CZ"/>
        </w:rPr>
        <w:tab/>
      </w:r>
      <w:r w:rsidRPr="00D510A5">
        <w:rPr>
          <w:rFonts w:ascii="Arial" w:eastAsia="Times New Roman" w:hAnsi="Arial" w:cs="Arial"/>
          <w:lang w:eastAsia="cs-CZ"/>
        </w:rPr>
        <w:tab/>
      </w:r>
      <w:r w:rsidRPr="00D510A5">
        <w:rPr>
          <w:rFonts w:ascii="Arial" w:eastAsia="Times New Roman" w:hAnsi="Arial" w:cs="Arial"/>
          <w:lang w:eastAsia="cs-CZ"/>
        </w:rPr>
        <w:tab/>
        <w:t>předpoklad 02/2020</w:t>
      </w:r>
    </w:p>
    <w:p w14:paraId="538F8987" w14:textId="77777777" w:rsidR="001C1BA3" w:rsidRPr="00D510A5" w:rsidRDefault="001C1BA3" w:rsidP="001C1BA3">
      <w:pPr>
        <w:spacing w:line="288" w:lineRule="auto"/>
        <w:jc w:val="both"/>
        <w:rPr>
          <w:rFonts w:ascii="Arial" w:eastAsia="Times New Roman" w:hAnsi="Arial" w:cs="Arial"/>
          <w:lang w:eastAsia="x-none"/>
        </w:rPr>
      </w:pPr>
      <w:r w:rsidRPr="00D510A5">
        <w:rPr>
          <w:rFonts w:ascii="Arial" w:eastAsia="Times New Roman" w:hAnsi="Arial" w:cs="Arial"/>
          <w:lang w:eastAsia="x-none"/>
        </w:rPr>
        <w:t>Zprovoznění, předčasné užívání stavby</w:t>
      </w:r>
      <w:r w:rsidRPr="00D510A5">
        <w:rPr>
          <w:rFonts w:ascii="Arial" w:eastAsia="Times New Roman" w:hAnsi="Arial" w:cs="Arial"/>
          <w:lang w:eastAsia="x-none"/>
        </w:rPr>
        <w:tab/>
      </w:r>
      <w:r w:rsidRPr="00D510A5">
        <w:rPr>
          <w:rFonts w:ascii="Arial" w:eastAsia="Times New Roman" w:hAnsi="Arial" w:cs="Arial"/>
          <w:lang w:eastAsia="x-none"/>
        </w:rPr>
        <w:tab/>
      </w:r>
      <w:r w:rsidRPr="00D510A5">
        <w:rPr>
          <w:rFonts w:ascii="Arial" w:eastAsia="Times New Roman" w:hAnsi="Arial" w:cs="Arial"/>
          <w:lang w:eastAsia="x-none"/>
        </w:rPr>
        <w:tab/>
      </w:r>
      <w:r w:rsidRPr="00D510A5">
        <w:rPr>
          <w:rFonts w:ascii="Arial" w:eastAsia="Times New Roman" w:hAnsi="Arial" w:cs="Arial"/>
          <w:lang w:eastAsia="x-none"/>
        </w:rPr>
        <w:tab/>
        <w:t>do 31. 7. 2021</w:t>
      </w:r>
    </w:p>
    <w:p w14:paraId="449BE186" w14:textId="77777777" w:rsidR="001C1BA3" w:rsidRPr="00D510A5" w:rsidRDefault="001C1BA3" w:rsidP="001C1BA3">
      <w:pPr>
        <w:spacing w:line="288" w:lineRule="auto"/>
        <w:jc w:val="both"/>
        <w:rPr>
          <w:rFonts w:ascii="Arial" w:eastAsia="Times New Roman" w:hAnsi="Arial" w:cs="Arial"/>
          <w:lang w:eastAsia="x-none"/>
        </w:rPr>
      </w:pPr>
      <w:r w:rsidRPr="00D510A5">
        <w:rPr>
          <w:rFonts w:ascii="Arial" w:eastAsia="Times New Roman" w:hAnsi="Arial" w:cs="Arial"/>
          <w:lang w:val="x-none" w:eastAsia="x-none"/>
        </w:rPr>
        <w:t>Dokončení díla vč. předání kompletní dokladové části</w:t>
      </w:r>
      <w:r w:rsidRPr="00D510A5">
        <w:rPr>
          <w:rFonts w:ascii="Arial" w:eastAsia="Times New Roman" w:hAnsi="Arial" w:cs="Arial"/>
          <w:lang w:val="x-none" w:eastAsia="x-none"/>
        </w:rPr>
        <w:tab/>
      </w:r>
      <w:r w:rsidRPr="00D510A5">
        <w:rPr>
          <w:rFonts w:ascii="Arial" w:eastAsia="Times New Roman" w:hAnsi="Arial" w:cs="Arial"/>
          <w:lang w:eastAsia="x-none"/>
        </w:rPr>
        <w:t xml:space="preserve">           </w:t>
      </w:r>
      <w:r w:rsidRPr="00D510A5">
        <w:rPr>
          <w:rFonts w:ascii="Arial" w:eastAsia="Times New Roman" w:hAnsi="Arial" w:cs="Arial"/>
          <w:lang w:eastAsia="x-none"/>
        </w:rPr>
        <w:tab/>
      </w:r>
      <w:r w:rsidRPr="00D510A5">
        <w:rPr>
          <w:rFonts w:ascii="Arial" w:eastAsia="Times New Roman" w:hAnsi="Arial" w:cs="Arial"/>
          <w:lang w:val="x-none" w:eastAsia="x-none"/>
        </w:rPr>
        <w:t xml:space="preserve">do </w:t>
      </w:r>
      <w:r w:rsidRPr="00D510A5">
        <w:rPr>
          <w:rFonts w:ascii="Arial" w:eastAsia="Times New Roman" w:hAnsi="Arial" w:cs="Arial"/>
          <w:lang w:eastAsia="x-none"/>
        </w:rPr>
        <w:t>30. 11. 2021</w:t>
      </w:r>
    </w:p>
    <w:p w14:paraId="2B27B795" w14:textId="77777777" w:rsidR="001C1BA3" w:rsidRPr="001C1BA3" w:rsidRDefault="001C1BA3" w:rsidP="001C1BA3">
      <w:pPr>
        <w:spacing w:line="288" w:lineRule="auto"/>
        <w:jc w:val="both"/>
        <w:rPr>
          <w:rFonts w:ascii="Arial" w:eastAsia="Times New Roman" w:hAnsi="Arial" w:cs="Arial"/>
          <w:lang w:eastAsia="x-none"/>
        </w:rPr>
      </w:pPr>
    </w:p>
    <w:p w14:paraId="2DBAAA2B" w14:textId="77777777" w:rsidR="001C1BA3" w:rsidRPr="001C1BA3" w:rsidRDefault="001C1BA3" w:rsidP="001C1BA3">
      <w:pPr>
        <w:spacing w:line="288" w:lineRule="auto"/>
        <w:jc w:val="both"/>
        <w:rPr>
          <w:rFonts w:ascii="Arial" w:eastAsia="Times New Roman" w:hAnsi="Arial" w:cs="Arial"/>
          <w:lang w:eastAsia="x-none"/>
        </w:rPr>
      </w:pPr>
      <w:r w:rsidRPr="001C1BA3">
        <w:rPr>
          <w:rFonts w:ascii="Arial" w:eastAsia="Times New Roman" w:hAnsi="Arial" w:cs="Arial"/>
          <w:lang w:eastAsia="x-none"/>
        </w:rPr>
        <w:t xml:space="preserve">Pozn.: V zimním období (tj. od 1. listopadu do 31. března) nebudou na </w:t>
      </w:r>
      <w:r w:rsidR="003E361E">
        <w:rPr>
          <w:rFonts w:ascii="Arial" w:eastAsia="Times New Roman" w:hAnsi="Arial" w:cs="Arial"/>
          <w:lang w:eastAsia="x-none"/>
        </w:rPr>
        <w:t xml:space="preserve">stávajících </w:t>
      </w:r>
      <w:r w:rsidRPr="001C1BA3">
        <w:rPr>
          <w:rFonts w:ascii="Arial" w:eastAsia="Times New Roman" w:hAnsi="Arial" w:cs="Arial"/>
          <w:lang w:eastAsia="x-none"/>
        </w:rPr>
        <w:t>pozemních komunikacích prováděny žádné práce, které by bránily provozu a zimní údržbě.</w:t>
      </w:r>
    </w:p>
    <w:p w14:paraId="6D1F01B2" w14:textId="77777777" w:rsidR="00BC3C61" w:rsidRPr="009A50B9" w:rsidRDefault="00BC3C61" w:rsidP="00072263">
      <w:pPr>
        <w:pStyle w:val="Bntext2"/>
        <w:tabs>
          <w:tab w:val="left" w:pos="4536"/>
        </w:tabs>
        <w:ind w:left="4395" w:hanging="3828"/>
      </w:pPr>
    </w:p>
    <w:p w14:paraId="5990EDD8" w14:textId="77777777" w:rsidR="00F77E11" w:rsidRPr="009A50B9" w:rsidRDefault="00F77E11" w:rsidP="003928F1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 w:rsidRPr="009A50B9">
        <w:rPr>
          <w:rFonts w:cs="Arial"/>
          <w:szCs w:val="22"/>
        </w:rPr>
        <w:t>Dřívější dokončení předmětu plnění je možné.</w:t>
      </w:r>
    </w:p>
    <w:p w14:paraId="28014BC4" w14:textId="77777777" w:rsidR="00F77E11" w:rsidRPr="009A50B9" w:rsidRDefault="00F77E11" w:rsidP="00367984">
      <w:pPr>
        <w:jc w:val="both"/>
        <w:rPr>
          <w:rFonts w:ascii="Arial" w:hAnsi="Arial" w:cs="Arial"/>
        </w:rPr>
      </w:pPr>
    </w:p>
    <w:p w14:paraId="54C45EF1" w14:textId="77777777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3.2.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Objednatel připouští přiměřené prodloužení lhůty plnění zejména v těchto případech:</w:t>
      </w:r>
    </w:p>
    <w:p w14:paraId="0C7B1AFF" w14:textId="77777777" w:rsidR="00F77E11" w:rsidRPr="009A50B9" w:rsidRDefault="008B0763" w:rsidP="008B0763">
      <w:pPr>
        <w:pStyle w:val="Bntext2"/>
        <w:tabs>
          <w:tab w:val="clear" w:pos="-1560"/>
        </w:tabs>
        <w:ind w:left="426" w:hanging="284"/>
      </w:pPr>
      <w:r>
        <w:t>-</w:t>
      </w:r>
      <w:r>
        <w:tab/>
      </w:r>
      <w:r w:rsidR="00EB7E66">
        <w:t>d</w:t>
      </w:r>
      <w:r w:rsidR="00F77E11" w:rsidRPr="009A50B9">
        <w:t>ojde</w:t>
      </w:r>
      <w:r w:rsidR="006405DA" w:rsidRPr="009A50B9">
        <w:t>-</w:t>
      </w:r>
      <w:r w:rsidR="00F77E11" w:rsidRPr="009A50B9">
        <w:t>li během výstavby k</w:t>
      </w:r>
      <w:r w:rsidR="008F4539" w:rsidRPr="009A50B9">
        <w:t xml:space="preserve"> </w:t>
      </w:r>
      <w:r w:rsidR="00E604F6" w:rsidRPr="009A50B9">
        <w:t>výrazné</w:t>
      </w:r>
      <w:r w:rsidR="00F77E11" w:rsidRPr="009A50B9">
        <w:t xml:space="preserve"> změně rozsahu a druhu prací na žádost objednatele</w:t>
      </w:r>
    </w:p>
    <w:p w14:paraId="69C75B23" w14:textId="77777777" w:rsidR="00F77E11" w:rsidRPr="009A50B9" w:rsidRDefault="008B0763" w:rsidP="008B0763">
      <w:pPr>
        <w:pStyle w:val="Bntext2"/>
        <w:tabs>
          <w:tab w:val="clear" w:pos="-1560"/>
        </w:tabs>
        <w:ind w:left="426" w:hanging="284"/>
      </w:pPr>
      <w:r>
        <w:t>-</w:t>
      </w:r>
      <w:r>
        <w:tab/>
      </w:r>
      <w:r w:rsidR="00EB7E66">
        <w:t>n</w:t>
      </w:r>
      <w:r w:rsidR="00F77E11" w:rsidRPr="00AA3A8B">
        <w:rPr>
          <w:spacing w:val="-4"/>
        </w:rPr>
        <w:t>ebude-li moci zhotovitel plynule pokračovat v pracích z jakéhokoliv důvodu na straně objednatele</w:t>
      </w:r>
    </w:p>
    <w:p w14:paraId="200037E4" w14:textId="77777777" w:rsidR="00F77E11" w:rsidRPr="009A50B9" w:rsidRDefault="00F77E11" w:rsidP="00367984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V případě prodloužení termínu dokončení stavby musí být uzavřen dodatek k této smlouvě.</w:t>
      </w:r>
    </w:p>
    <w:p w14:paraId="436CE811" w14:textId="77777777" w:rsidR="00F77E11" w:rsidRPr="009A50B9" w:rsidRDefault="00F77E11" w:rsidP="00367984">
      <w:pPr>
        <w:jc w:val="both"/>
        <w:rPr>
          <w:rFonts w:ascii="Arial" w:hAnsi="Arial" w:cs="Arial"/>
        </w:rPr>
      </w:pPr>
    </w:p>
    <w:p w14:paraId="440F9D88" w14:textId="77777777" w:rsidR="00F77E11" w:rsidRPr="009A50B9" w:rsidRDefault="00F77E11" w:rsidP="00367984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Zhotovitel neodpovídá za prodlení s provedením díla způsobené vyšší mocí, zásahem třetích osob, rozhodnutím státní správy a samosprávy apod., pokud takový zásah či rozhodnutí nezavinil.</w:t>
      </w:r>
    </w:p>
    <w:p w14:paraId="261B3D94" w14:textId="77777777" w:rsidR="00F77E11" w:rsidRPr="009A50B9" w:rsidRDefault="00F77E11" w:rsidP="00367984">
      <w:pPr>
        <w:jc w:val="both"/>
        <w:rPr>
          <w:rFonts w:ascii="Arial" w:hAnsi="Arial" w:cs="Arial"/>
        </w:rPr>
      </w:pPr>
    </w:p>
    <w:p w14:paraId="7E162211" w14:textId="77777777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3.3.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Dojde-li ke zpoždění dokončení díla z důvodu vyšší moci, je zhotovitel oprávněn prodloužit termín plnění o technicky zdůvodněnou a oboustranně odsouhlasenou lhůtu. Prodloužení termínu dokončení díla bude pro tento případ ř</w:t>
      </w:r>
      <w:r w:rsidR="000A314D" w:rsidRPr="009A50B9">
        <w:rPr>
          <w:rFonts w:ascii="Arial" w:hAnsi="Arial" w:cs="Arial"/>
        </w:rPr>
        <w:t xml:space="preserve">ešeno dodatkem k této smlouvě. </w:t>
      </w:r>
      <w:r w:rsidR="00F77E11" w:rsidRPr="009A50B9">
        <w:rPr>
          <w:rFonts w:ascii="Arial" w:hAnsi="Arial" w:cs="Arial"/>
        </w:rPr>
        <w:t xml:space="preserve">Za vyšší moc se pokládají ty </w:t>
      </w:r>
      <w:r w:rsidR="00F77E11" w:rsidRPr="00715477">
        <w:rPr>
          <w:rFonts w:ascii="Arial" w:hAnsi="Arial" w:cs="Arial"/>
          <w:spacing w:val="-6"/>
        </w:rPr>
        <w:t>okolnosti, které vznikly po uzavření této smlouvy v důsledku stranami nepředvídatelných a neodvratitelných</w:t>
      </w:r>
      <w:r w:rsidR="00F77E11" w:rsidRPr="009A50B9">
        <w:rPr>
          <w:rFonts w:ascii="Arial" w:hAnsi="Arial" w:cs="Arial"/>
        </w:rPr>
        <w:t xml:space="preserve"> událostí mimořádné povahy mající bezprostřední vliv na plnění díla.  Za tyto okolnosti smluvní strany považují také případy klimatických podmínek (silné </w:t>
      </w:r>
      <w:r w:rsidR="008C6196" w:rsidRPr="009A50B9">
        <w:rPr>
          <w:rFonts w:ascii="Arial" w:hAnsi="Arial" w:cs="Arial"/>
        </w:rPr>
        <w:t xml:space="preserve">dlouhotrvající </w:t>
      </w:r>
      <w:r w:rsidR="00F77E11" w:rsidRPr="009A50B9">
        <w:rPr>
          <w:rFonts w:ascii="Arial" w:hAnsi="Arial" w:cs="Arial"/>
        </w:rPr>
        <w:t xml:space="preserve">mrazy nebo velké dlouhotrvající </w:t>
      </w:r>
      <w:r w:rsidR="00F77E11" w:rsidRPr="00715477">
        <w:rPr>
          <w:rFonts w:ascii="Arial" w:hAnsi="Arial" w:cs="Arial"/>
          <w:spacing w:val="-4"/>
        </w:rPr>
        <w:t>dešťové srážky) znemožňujících pokračování prací v období delším než 10 dnů v době realizace stavby,</w:t>
      </w:r>
      <w:r w:rsidR="00F77E11" w:rsidRPr="009A50B9">
        <w:rPr>
          <w:rFonts w:ascii="Arial" w:hAnsi="Arial" w:cs="Arial"/>
        </w:rPr>
        <w:t xml:space="preserve"> potvrzené ve stavebním deníku </w:t>
      </w:r>
      <w:r w:rsidR="00392AC5">
        <w:rPr>
          <w:rFonts w:ascii="Arial" w:hAnsi="Arial" w:cs="Arial"/>
        </w:rPr>
        <w:t>TD</w:t>
      </w:r>
      <w:r w:rsidR="00714170" w:rsidRPr="009A50B9">
        <w:rPr>
          <w:rFonts w:ascii="Arial" w:hAnsi="Arial" w:cs="Arial"/>
        </w:rPr>
        <w:t>.</w:t>
      </w:r>
    </w:p>
    <w:p w14:paraId="3225D512" w14:textId="77777777" w:rsidR="00F77E11" w:rsidRPr="009A50B9" w:rsidRDefault="00F77E11" w:rsidP="00367984">
      <w:pPr>
        <w:pStyle w:val="bntext"/>
      </w:pPr>
    </w:p>
    <w:p w14:paraId="706BE6C8" w14:textId="77777777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3.4.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Smluvní strana, na jejíž straně nastal případ vyšší moci, je povinna o vzniku takovéto okolnosti bezodkladně písemně vyrozumět druhou smluvní stranu. Nastoupení okolností vyšší moci nezbavuje objednatele povinnosti uznat zhotoviteli hodnotu prací a dodávek provedených do té doby.</w:t>
      </w:r>
    </w:p>
    <w:p w14:paraId="76817F4A" w14:textId="77777777" w:rsidR="00116A4E" w:rsidRDefault="00116A4E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</w:p>
    <w:p w14:paraId="60FD24CE" w14:textId="77777777" w:rsidR="00F77E11" w:rsidRPr="004C4C39" w:rsidRDefault="00F77E11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4C4C39">
        <w:rPr>
          <w:rFonts w:ascii="Arial" w:hAnsi="Arial" w:cs="Arial"/>
          <w:b/>
          <w:sz w:val="22"/>
        </w:rPr>
        <w:t>Článek 4 – Cenové ujednání</w:t>
      </w:r>
    </w:p>
    <w:p w14:paraId="6A79D477" w14:textId="77777777" w:rsidR="00F77E11" w:rsidRPr="009A50B9" w:rsidRDefault="00F77E11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se zavazuje zaplatit zhotoviteli dohodnutou smluvní cenu za provedení díla stanovenou v souladu s cenovou nabídkou zhotovitele (</w:t>
      </w:r>
      <w:r w:rsidR="00B30E09">
        <w:rPr>
          <w:rFonts w:ascii="Arial" w:hAnsi="Arial" w:cs="Arial"/>
          <w:sz w:val="22"/>
        </w:rPr>
        <w:t>dále jen O</w:t>
      </w:r>
      <w:r w:rsidR="00D174C7" w:rsidRPr="009A50B9">
        <w:rPr>
          <w:rFonts w:ascii="Arial" w:hAnsi="Arial" w:cs="Arial"/>
          <w:sz w:val="22"/>
        </w:rPr>
        <w:t xml:space="preserve">ceněný </w:t>
      </w:r>
      <w:r w:rsidR="0008725A" w:rsidRPr="009A50B9">
        <w:rPr>
          <w:rFonts w:ascii="Arial" w:hAnsi="Arial" w:cs="Arial"/>
          <w:sz w:val="22"/>
        </w:rPr>
        <w:t>soupis prací</w:t>
      </w:r>
      <w:r w:rsidRPr="009A50B9">
        <w:rPr>
          <w:rFonts w:ascii="Arial" w:hAnsi="Arial" w:cs="Arial"/>
          <w:sz w:val="22"/>
        </w:rPr>
        <w:t xml:space="preserve">), která je jako </w:t>
      </w:r>
      <w:r w:rsidRPr="00C34101">
        <w:rPr>
          <w:rFonts w:ascii="Arial" w:hAnsi="Arial" w:cs="Arial"/>
          <w:spacing w:val="-6"/>
          <w:sz w:val="22"/>
        </w:rPr>
        <w:t xml:space="preserve">její nedílná součást přílohou č. 1 této smlouvy, a v souladu </w:t>
      </w:r>
      <w:r w:rsidR="00C34101" w:rsidRPr="00C34101">
        <w:rPr>
          <w:rFonts w:ascii="Arial" w:hAnsi="Arial" w:cs="Arial"/>
          <w:spacing w:val="-6"/>
          <w:sz w:val="22"/>
        </w:rPr>
        <w:t xml:space="preserve">se </w:t>
      </w:r>
      <w:r w:rsidRPr="00C34101">
        <w:rPr>
          <w:rFonts w:ascii="Arial" w:hAnsi="Arial" w:cs="Arial"/>
          <w:spacing w:val="-6"/>
          <w:sz w:val="22"/>
        </w:rPr>
        <w:t>zákonem č.</w:t>
      </w:r>
      <w:r w:rsidR="00672FF0">
        <w:rPr>
          <w:rFonts w:ascii="Arial" w:hAnsi="Arial" w:cs="Arial"/>
          <w:spacing w:val="-6"/>
          <w:sz w:val="22"/>
        </w:rPr>
        <w:t xml:space="preserve"> </w:t>
      </w:r>
      <w:r w:rsidRPr="00C34101">
        <w:rPr>
          <w:rFonts w:ascii="Arial" w:hAnsi="Arial" w:cs="Arial"/>
          <w:spacing w:val="-6"/>
          <w:sz w:val="22"/>
        </w:rPr>
        <w:t>526/1990 Sb., o cenách, ve znění</w:t>
      </w:r>
      <w:r w:rsidRPr="009A50B9">
        <w:rPr>
          <w:rFonts w:ascii="Arial" w:hAnsi="Arial" w:cs="Arial"/>
          <w:sz w:val="22"/>
        </w:rPr>
        <w:t xml:space="preserve"> pozdějších předpisů. Jednotkové ceny uvedené ve výkazu výměr jsou pevné a platné po celou dobu realizace díla.</w:t>
      </w:r>
    </w:p>
    <w:p w14:paraId="5ED8CD11" w14:textId="77777777" w:rsidR="00F77E11" w:rsidRPr="009A50B9" w:rsidRDefault="00F77E11">
      <w:pPr>
        <w:pStyle w:val="Zkladntextodsazen"/>
        <w:tabs>
          <w:tab w:val="num" w:pos="2007"/>
        </w:tabs>
        <w:jc w:val="both"/>
        <w:rPr>
          <w:rFonts w:ascii="Arial" w:hAnsi="Arial" w:cs="Arial"/>
          <w:sz w:val="22"/>
        </w:rPr>
      </w:pPr>
    </w:p>
    <w:p w14:paraId="3E3FFE56" w14:textId="77777777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-6"/>
          <w:sz w:val="22"/>
        </w:rPr>
        <w:t>Cena za provedení díla, která je specifikována v článku 4.3</w:t>
      </w:r>
      <w:r w:rsidR="00672FF0">
        <w:rPr>
          <w:rFonts w:ascii="Arial" w:hAnsi="Arial" w:cs="Arial"/>
          <w:spacing w:val="-6"/>
          <w:sz w:val="22"/>
        </w:rPr>
        <w:t>.</w:t>
      </w:r>
      <w:r w:rsidRPr="004C4C39">
        <w:rPr>
          <w:rFonts w:ascii="Arial" w:hAnsi="Arial" w:cs="Arial"/>
          <w:spacing w:val="-6"/>
          <w:sz w:val="22"/>
        </w:rPr>
        <w:t xml:space="preserve"> této smlouvy, je mezi smluvními stranami</w:t>
      </w:r>
      <w:r w:rsidRPr="009A50B9">
        <w:rPr>
          <w:rFonts w:ascii="Arial" w:hAnsi="Arial" w:cs="Arial"/>
          <w:sz w:val="22"/>
        </w:rPr>
        <w:t xml:space="preserve"> sjednána jako cena nejvýše přípustná. Tato cena vyplývá z nabídky uchazeče vybraného v souvislosti s ukončením zadávacího řízení pro zadání veřejné zakázky a obsahuje veškeré náklady zhotovitele </w:t>
      </w:r>
      <w:r w:rsidRPr="004C4C39">
        <w:rPr>
          <w:rFonts w:ascii="Arial" w:hAnsi="Arial" w:cs="Arial"/>
          <w:spacing w:val="-4"/>
          <w:sz w:val="22"/>
        </w:rPr>
        <w:t xml:space="preserve">potřebné ke splnění veřejné zakázky. </w:t>
      </w:r>
      <w:r w:rsidR="00011CF0" w:rsidRPr="004C4C39">
        <w:rPr>
          <w:rFonts w:ascii="Arial" w:hAnsi="Arial" w:cs="Arial"/>
          <w:spacing w:val="-4"/>
          <w:sz w:val="22"/>
        </w:rPr>
        <w:t>Zhotovitel na sebe přebírá nebezpečí změny okolností ve smyslu</w:t>
      </w:r>
      <w:r w:rsidR="00011CF0" w:rsidRPr="009A50B9">
        <w:rPr>
          <w:rFonts w:ascii="Arial" w:hAnsi="Arial" w:cs="Arial"/>
          <w:sz w:val="22"/>
        </w:rPr>
        <w:t xml:space="preserve"> neúměrného zvýšení nákladů plnění dle ust. § 1765 občanského zákoníku.</w:t>
      </w:r>
    </w:p>
    <w:p w14:paraId="380CF811" w14:textId="77777777" w:rsidR="00CA0E48" w:rsidRDefault="00CA0E48" w:rsidP="00CA0E48">
      <w:pPr>
        <w:pStyle w:val="Zkladntextodsazen"/>
        <w:jc w:val="both"/>
        <w:rPr>
          <w:rFonts w:ascii="Arial" w:hAnsi="Arial" w:cs="Arial"/>
          <w:sz w:val="22"/>
        </w:rPr>
      </w:pPr>
    </w:p>
    <w:p w14:paraId="6495814F" w14:textId="77777777" w:rsidR="005179A4" w:rsidRDefault="005179A4" w:rsidP="00CA0E48">
      <w:pPr>
        <w:pStyle w:val="Zkladntextodsazen"/>
        <w:jc w:val="both"/>
        <w:rPr>
          <w:rFonts w:ascii="Arial" w:hAnsi="Arial" w:cs="Arial"/>
          <w:sz w:val="22"/>
        </w:rPr>
      </w:pPr>
    </w:p>
    <w:p w14:paraId="568EAB6F" w14:textId="77777777" w:rsidR="005179A4" w:rsidRPr="009A50B9" w:rsidRDefault="005179A4" w:rsidP="00CA0E48">
      <w:pPr>
        <w:pStyle w:val="Zkladntextodsazen"/>
        <w:jc w:val="both"/>
        <w:rPr>
          <w:rFonts w:ascii="Arial" w:hAnsi="Arial" w:cs="Arial"/>
          <w:sz w:val="22"/>
        </w:rPr>
      </w:pPr>
    </w:p>
    <w:p w14:paraId="3A53A534" w14:textId="77777777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Cena za provedení díla, kterou je objednatel povinen zaplatit zhotoviteli, činí:</w:t>
      </w:r>
    </w:p>
    <w:p w14:paraId="35F59A9A" w14:textId="77777777" w:rsidR="00F77E11" w:rsidRPr="009A50B9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</w:p>
    <w:p w14:paraId="2A38D033" w14:textId="77777777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>Cena za</w:t>
      </w:r>
      <w:r w:rsidR="00C036CA">
        <w:rPr>
          <w:b/>
          <w:bCs/>
        </w:rPr>
        <w:t xml:space="preserve"> dílo:   </w:t>
      </w:r>
    </w:p>
    <w:p w14:paraId="60980E97" w14:textId="77777777" w:rsidR="00F77E11" w:rsidRPr="00811E37" w:rsidRDefault="00F77E11" w:rsidP="00304767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cena celkem bez DPH:</w:t>
      </w:r>
      <w:r w:rsidRPr="00811E37">
        <w:rPr>
          <w:bCs/>
        </w:rPr>
        <w:tab/>
      </w:r>
      <w:r w:rsidR="00304767" w:rsidRPr="00562C71">
        <w:rPr>
          <w:b/>
          <w:highlight w:val="lightGray"/>
        </w:rPr>
        <w:fldChar w:fldCharType="begin"/>
      </w:r>
      <w:r w:rsidR="00304767" w:rsidRPr="00562C71">
        <w:rPr>
          <w:b/>
          <w:highlight w:val="lightGray"/>
        </w:rPr>
        <w:instrText xml:space="preserve"> MACROBUTTON  AcceptConflict [doplní účastník] </w:instrText>
      </w:r>
      <w:r w:rsidR="00304767" w:rsidRPr="00562C71">
        <w:rPr>
          <w:b/>
          <w:highlight w:val="lightGray"/>
        </w:rPr>
        <w:fldChar w:fldCharType="end"/>
      </w:r>
      <w:r w:rsidRPr="00811E37">
        <w:rPr>
          <w:b/>
          <w:bCs/>
        </w:rPr>
        <w:t xml:space="preserve"> Kč</w:t>
      </w:r>
    </w:p>
    <w:p w14:paraId="44749D6F" w14:textId="77777777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DPH 2</w:t>
      </w:r>
      <w:r w:rsidR="00DE42E8" w:rsidRPr="00811E37">
        <w:rPr>
          <w:bCs/>
        </w:rPr>
        <w:t>1</w:t>
      </w:r>
      <w:r w:rsidRPr="00811E37">
        <w:rPr>
          <w:bCs/>
        </w:rPr>
        <w:t>%:</w:t>
      </w:r>
      <w:r w:rsidRPr="00811E37">
        <w:rPr>
          <w:bCs/>
        </w:rPr>
        <w:tab/>
      </w:r>
      <w:r w:rsidR="00304767" w:rsidRPr="00562C71">
        <w:rPr>
          <w:b/>
          <w:highlight w:val="lightGray"/>
        </w:rPr>
        <w:fldChar w:fldCharType="begin"/>
      </w:r>
      <w:r w:rsidR="00304767" w:rsidRPr="00562C71">
        <w:rPr>
          <w:b/>
          <w:highlight w:val="lightGray"/>
        </w:rPr>
        <w:instrText xml:space="preserve"> MACROBUTTON  AcceptConflict [doplní účastník] </w:instrText>
      </w:r>
      <w:r w:rsidR="00304767" w:rsidRPr="00562C71">
        <w:rPr>
          <w:b/>
          <w:highlight w:val="lightGray"/>
        </w:rPr>
        <w:fldChar w:fldCharType="end"/>
      </w:r>
      <w:r w:rsidRPr="00811E37">
        <w:rPr>
          <w:b/>
          <w:bCs/>
        </w:rPr>
        <w:t xml:space="preserve"> Kč</w:t>
      </w:r>
    </w:p>
    <w:p w14:paraId="48C8785A" w14:textId="77777777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</w:rPr>
      </w:pPr>
      <w:r w:rsidRPr="00811E37">
        <w:rPr>
          <w:b/>
          <w:bCs/>
        </w:rPr>
        <w:tab/>
      </w:r>
      <w:r w:rsidRPr="00811E37">
        <w:rPr>
          <w:bCs/>
        </w:rPr>
        <w:t>cena celkem včetně DPH:</w:t>
      </w:r>
      <w:r w:rsidRPr="00811E37">
        <w:tab/>
      </w:r>
      <w:r w:rsidR="00304767" w:rsidRPr="00562C71">
        <w:rPr>
          <w:b/>
          <w:highlight w:val="lightGray"/>
        </w:rPr>
        <w:fldChar w:fldCharType="begin"/>
      </w:r>
      <w:r w:rsidR="00304767" w:rsidRPr="00562C71">
        <w:rPr>
          <w:b/>
          <w:highlight w:val="lightGray"/>
        </w:rPr>
        <w:instrText xml:space="preserve"> MACROBUTTON  AcceptConflict [doplní účastník] </w:instrText>
      </w:r>
      <w:r w:rsidR="00304767" w:rsidRPr="00562C71">
        <w:rPr>
          <w:b/>
          <w:highlight w:val="lightGray"/>
        </w:rPr>
        <w:fldChar w:fldCharType="end"/>
      </w:r>
      <w:r w:rsidRPr="00811E37">
        <w:rPr>
          <w:b/>
        </w:rPr>
        <w:t xml:space="preserve"> Kč</w:t>
      </w:r>
    </w:p>
    <w:p w14:paraId="4DBDE40B" w14:textId="77777777" w:rsidR="00627B17" w:rsidRDefault="00627B17">
      <w:pPr>
        <w:pStyle w:val="Zkladntextodsazen"/>
        <w:jc w:val="both"/>
        <w:rPr>
          <w:rFonts w:ascii="Arial" w:hAnsi="Arial" w:cs="Arial"/>
          <w:sz w:val="22"/>
        </w:rPr>
      </w:pPr>
    </w:p>
    <w:p w14:paraId="08E2618D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811E37">
        <w:rPr>
          <w:rFonts w:ascii="Arial" w:hAnsi="Arial" w:cs="Arial"/>
          <w:sz w:val="22"/>
        </w:rPr>
        <w:t xml:space="preserve">(slovy: </w:t>
      </w:r>
      <w:r w:rsidR="000647E9" w:rsidRPr="000647E9">
        <w:rPr>
          <w:rFonts w:ascii="Arial" w:hAnsi="Arial" w:cs="Arial"/>
          <w:sz w:val="22"/>
          <w:highlight w:val="lightGray"/>
        </w:rPr>
        <w:t>…………………………………</w:t>
      </w:r>
      <w:r w:rsidRPr="00811E37">
        <w:rPr>
          <w:rFonts w:ascii="Arial" w:hAnsi="Arial" w:cs="Arial"/>
          <w:sz w:val="22"/>
        </w:rPr>
        <w:t xml:space="preserve"> korun českých</w:t>
      </w:r>
      <w:r w:rsidR="00627B17">
        <w:rPr>
          <w:rFonts w:ascii="Arial" w:hAnsi="Arial" w:cs="Arial"/>
          <w:sz w:val="22"/>
        </w:rPr>
        <w:t xml:space="preserve"> bez DPH</w:t>
      </w:r>
      <w:r w:rsidRPr="00811E37">
        <w:rPr>
          <w:rFonts w:ascii="Arial" w:hAnsi="Arial" w:cs="Arial"/>
          <w:sz w:val="22"/>
        </w:rPr>
        <w:t>)</w:t>
      </w:r>
    </w:p>
    <w:p w14:paraId="6FC512BF" w14:textId="77777777" w:rsidR="0008725A" w:rsidRDefault="0008725A">
      <w:pPr>
        <w:pStyle w:val="Zkladntextodsazen"/>
        <w:jc w:val="both"/>
        <w:rPr>
          <w:rFonts w:ascii="Arial" w:hAnsi="Arial" w:cs="Arial"/>
          <w:b/>
          <w:sz w:val="22"/>
        </w:rPr>
      </w:pPr>
    </w:p>
    <w:p w14:paraId="766D0FE3" w14:textId="77777777" w:rsidR="00B66ABC" w:rsidRPr="009A50B9" w:rsidRDefault="00B66ABC">
      <w:pPr>
        <w:pStyle w:val="Zkladntextodsazen"/>
        <w:jc w:val="both"/>
        <w:rPr>
          <w:rFonts w:ascii="Arial" w:hAnsi="Arial" w:cs="Arial"/>
          <w:b/>
          <w:sz w:val="22"/>
        </w:rPr>
      </w:pPr>
    </w:p>
    <w:p w14:paraId="510763E3" w14:textId="77777777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Celkovou a pro účely fakturace rozhodnou cenou se rozumí cena vč. DPH.</w:t>
      </w:r>
    </w:p>
    <w:p w14:paraId="238FCF03" w14:textId="77777777" w:rsidR="00CA0E48" w:rsidRPr="009A50B9" w:rsidRDefault="00CA0E48" w:rsidP="00CA0E48">
      <w:pPr>
        <w:pStyle w:val="Zkladntextodsazen"/>
        <w:jc w:val="both"/>
        <w:rPr>
          <w:rFonts w:ascii="Arial" w:hAnsi="Arial" w:cs="Arial"/>
          <w:sz w:val="22"/>
        </w:rPr>
      </w:pPr>
    </w:p>
    <w:p w14:paraId="5F056DDF" w14:textId="77777777"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2"/>
          <w:sz w:val="22"/>
        </w:rPr>
        <w:t>Výši DPH bude zhotovitel účtovat dle platného zá</w:t>
      </w:r>
      <w:r w:rsidR="004C4C39" w:rsidRPr="004C4C39">
        <w:rPr>
          <w:rFonts w:ascii="Arial" w:hAnsi="Arial" w:cs="Arial"/>
          <w:spacing w:val="2"/>
          <w:sz w:val="22"/>
        </w:rPr>
        <w:t>kona ke dni zdanitelného plnění</w:t>
      </w:r>
      <w:r w:rsidRPr="004C4C39">
        <w:rPr>
          <w:rFonts w:ascii="Arial" w:hAnsi="Arial" w:cs="Arial"/>
          <w:spacing w:val="2"/>
          <w:sz w:val="22"/>
        </w:rPr>
        <w:t xml:space="preserve"> uvedeného</w:t>
      </w:r>
      <w:r w:rsidRPr="009A50B9">
        <w:rPr>
          <w:rFonts w:ascii="Arial" w:hAnsi="Arial" w:cs="Arial"/>
          <w:sz w:val="22"/>
        </w:rPr>
        <w:t xml:space="preserve"> na faktuře – daňovém dokladu.</w:t>
      </w:r>
      <w:r w:rsidR="003144B8" w:rsidRPr="009A50B9">
        <w:rPr>
          <w:rFonts w:ascii="Arial" w:hAnsi="Arial" w:cs="Arial"/>
          <w:sz w:val="22"/>
        </w:rPr>
        <w:t xml:space="preserve"> </w:t>
      </w:r>
    </w:p>
    <w:p w14:paraId="6E54DE4C" w14:textId="77777777" w:rsidR="003144B8" w:rsidRPr="009A50B9" w:rsidRDefault="003144B8" w:rsidP="003144B8">
      <w:pPr>
        <w:pStyle w:val="Zkladntextodsazen"/>
        <w:jc w:val="both"/>
        <w:rPr>
          <w:rFonts w:ascii="Arial" w:hAnsi="Arial" w:cs="Arial"/>
          <w:sz w:val="22"/>
        </w:rPr>
      </w:pPr>
    </w:p>
    <w:p w14:paraId="48E10517" w14:textId="77777777" w:rsidR="003144B8" w:rsidRPr="009A50B9" w:rsidRDefault="003144B8" w:rsidP="003144B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-6"/>
          <w:sz w:val="22"/>
        </w:rPr>
        <w:t>Objednatel jako plátce daně z přidané hodnoty, který z titulu plnění této smlouvy bude od zhotovitele</w:t>
      </w:r>
      <w:r w:rsidRPr="009A50B9">
        <w:rPr>
          <w:rFonts w:ascii="Arial" w:hAnsi="Arial" w:cs="Arial"/>
          <w:sz w:val="22"/>
        </w:rPr>
        <w:t xml:space="preserve"> přijímat zdanitelná plnění spočívající v poskytnutí stavebních prací odpovídajících číselnému kódu klasifikace produkce CZ-</w:t>
      </w:r>
      <w:r w:rsidRPr="00AD02FA">
        <w:rPr>
          <w:rFonts w:ascii="Arial" w:hAnsi="Arial" w:cs="Arial"/>
          <w:color w:val="000000" w:themeColor="text1"/>
          <w:sz w:val="22"/>
        </w:rPr>
        <w:t xml:space="preserve">CPA 41 až 43, prohlašuje, že výše uvedená přijatá zdanitelná plnění použije výlučně při výkonu působností v oblasti veřejné </w:t>
      </w:r>
      <w:r w:rsidRPr="009A50B9">
        <w:rPr>
          <w:rFonts w:ascii="Arial" w:hAnsi="Arial" w:cs="Arial"/>
          <w:sz w:val="22"/>
        </w:rPr>
        <w:t>správy. V souladu s ustanovením § 5 odst. (3) zákona č. 235/2004 Sb., o dani z přidané hodnoty, není objednatel při přijímání výše uvedených zdanitelných plnění považován za osobu povinnou k dani, a proto tato zdanitelná plnění nebudou uskutečněna v režimu přenesení daňové povinnosti dle § 92a zákona o dani z přidané hodnoty. Daň z přidané hodnoty je tudíž povinen přiznat a zaplatit správci daně zhotovitel jako plátce, který uskutečňuje zdanitelné plnění poskytnutí služby s místem plnění v tuzemsku.</w:t>
      </w:r>
    </w:p>
    <w:p w14:paraId="7B8D2A61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19FC212" w14:textId="77777777" w:rsidR="00F77E11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Sjednaná cena zahrnuje použití materiálů ve standardním provedení od dodavatelů vybraných </w:t>
      </w:r>
      <w:r w:rsidRPr="00B3380C">
        <w:rPr>
          <w:rFonts w:ascii="Arial" w:hAnsi="Arial" w:cs="Arial"/>
          <w:spacing w:val="2"/>
          <w:sz w:val="22"/>
        </w:rPr>
        <w:t>zhotovitelem. Tyto materiály odpovídají českým technickým normám platných v době realizace díla</w:t>
      </w:r>
      <w:r w:rsidRPr="009A50B9">
        <w:rPr>
          <w:rFonts w:ascii="Arial" w:hAnsi="Arial" w:cs="Arial"/>
          <w:sz w:val="22"/>
        </w:rPr>
        <w:t xml:space="preserve"> a technické specifikaci předmětu díla. </w:t>
      </w:r>
    </w:p>
    <w:p w14:paraId="18E5300A" w14:textId="77777777" w:rsidR="00392AC5" w:rsidRPr="009A50B9" w:rsidRDefault="00392AC5" w:rsidP="00392AC5">
      <w:pPr>
        <w:pStyle w:val="Zkladntextodsazen"/>
        <w:jc w:val="both"/>
        <w:rPr>
          <w:rFonts w:ascii="Arial" w:hAnsi="Arial" w:cs="Arial"/>
          <w:sz w:val="22"/>
        </w:rPr>
      </w:pPr>
    </w:p>
    <w:p w14:paraId="2B70C115" w14:textId="77777777" w:rsidR="00F77E11" w:rsidRPr="00B01C10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pacing w:val="-6"/>
          <w:sz w:val="22"/>
        </w:rPr>
      </w:pPr>
      <w:r w:rsidRPr="00B01C10">
        <w:rPr>
          <w:rFonts w:ascii="Arial" w:hAnsi="Arial" w:cs="Arial"/>
          <w:spacing w:val="-6"/>
          <w:sz w:val="22"/>
        </w:rPr>
        <w:t>Cena za dílo může být upravena (zvýšena či snížena) dodatky k této smlouvě za těchto podmínek:</w:t>
      </w:r>
    </w:p>
    <w:p w14:paraId="1FAC071E" w14:textId="77777777" w:rsidR="00F77E11" w:rsidRPr="009A50B9" w:rsidRDefault="00B01C10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rPr>
          <w:rFonts w:cs="Arial"/>
          <w:szCs w:val="22"/>
        </w:rPr>
        <w:t>v</w:t>
      </w:r>
      <w:r w:rsidR="00F77E11" w:rsidRPr="009A50B9">
        <w:rPr>
          <w:rFonts w:cs="Arial"/>
          <w:szCs w:val="22"/>
        </w:rPr>
        <w:t> případě dodatečných stavebních prací, které nebyly obsaženy v původních zadávacích podmínkách, jejich potřeba vznikla v důsledku objektivně nepředvídaných okolností a tyto dodatečné stavební práce jsou nezbytné pro provedení původních stavebních prací. Tyto případné dodatečné stavební práce musí být projednány a odsouhlaseny objednatelem</w:t>
      </w:r>
      <w:r w:rsidR="00F77E11" w:rsidRPr="009A50B9">
        <w:t xml:space="preserve">. </w:t>
      </w:r>
    </w:p>
    <w:p w14:paraId="2599BE20" w14:textId="77777777" w:rsidR="00F77E11" w:rsidRPr="009A50B9" w:rsidRDefault="00F77E11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 w:rsidRPr="009A50B9">
        <w:t xml:space="preserve">V případě změny </w:t>
      </w:r>
      <w:r w:rsidR="00714170" w:rsidRPr="009A50B9">
        <w:t xml:space="preserve">daňových předpisů (změny </w:t>
      </w:r>
      <w:r w:rsidR="0038380A" w:rsidRPr="009A50B9">
        <w:rPr>
          <w:szCs w:val="22"/>
        </w:rPr>
        <w:t>zákonných sazeb DPH</w:t>
      </w:r>
      <w:r w:rsidR="00714170" w:rsidRPr="009A50B9">
        <w:rPr>
          <w:szCs w:val="22"/>
        </w:rPr>
        <w:t>)</w:t>
      </w:r>
      <w:r w:rsidR="0038380A" w:rsidRPr="009A50B9">
        <w:rPr>
          <w:szCs w:val="22"/>
        </w:rPr>
        <w:t>.</w:t>
      </w:r>
    </w:p>
    <w:p w14:paraId="161F9C42" w14:textId="77777777" w:rsidR="00F77E11" w:rsidRPr="009A50B9" w:rsidRDefault="00F77E11">
      <w:pPr>
        <w:pStyle w:val="Bntext2"/>
        <w:tabs>
          <w:tab w:val="clear" w:pos="-1560"/>
        </w:tabs>
        <w:ind w:left="927"/>
      </w:pPr>
    </w:p>
    <w:p w14:paraId="55BA4028" w14:textId="77777777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B01C10">
        <w:rPr>
          <w:rFonts w:ascii="Arial" w:hAnsi="Arial" w:cs="Arial"/>
          <w:spacing w:val="-6"/>
          <w:sz w:val="22"/>
        </w:rPr>
        <w:t>Všechny úpravy cen musí být v souladu s obecně platnými cenovými předpisy a musí být odsouhlaseny</w:t>
      </w:r>
      <w:r w:rsidRPr="009A50B9">
        <w:rPr>
          <w:rFonts w:ascii="Arial" w:hAnsi="Arial" w:cs="Arial"/>
          <w:sz w:val="22"/>
        </w:rPr>
        <w:t xml:space="preserve"> oběma smluvními stranami.</w:t>
      </w:r>
    </w:p>
    <w:p w14:paraId="653C1080" w14:textId="77777777" w:rsidR="00F45964" w:rsidRPr="009A50B9" w:rsidRDefault="00F45964">
      <w:pPr>
        <w:pStyle w:val="Zkladntextodsazen"/>
        <w:jc w:val="both"/>
        <w:rPr>
          <w:rFonts w:ascii="Arial" w:hAnsi="Arial" w:cs="Arial"/>
          <w:sz w:val="22"/>
        </w:rPr>
      </w:pPr>
    </w:p>
    <w:p w14:paraId="4C51F3C3" w14:textId="77777777"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Cena díla bude snížena o práce, které oproti projektu nebudou objednatelem vyžadovány (méněpráce).</w:t>
      </w:r>
    </w:p>
    <w:p w14:paraId="7F0163F1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364082A" w14:textId="77777777" w:rsidR="00DE42E8" w:rsidRPr="009A50B9" w:rsidRDefault="00DE42E8" w:rsidP="00DE42E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27BF8">
        <w:rPr>
          <w:rFonts w:ascii="Arial" w:hAnsi="Arial" w:cs="Arial"/>
          <w:spacing w:val="-6"/>
          <w:sz w:val="22"/>
        </w:rPr>
        <w:t>Smluvní strany si dohodly následující postup pro ocenění případných víceprací, méněprací či změn</w:t>
      </w:r>
      <w:r w:rsidRPr="009A50B9">
        <w:rPr>
          <w:rFonts w:ascii="Arial" w:hAnsi="Arial" w:cs="Arial"/>
          <w:sz w:val="22"/>
        </w:rPr>
        <w:t xml:space="preserve"> díla:</w:t>
      </w:r>
    </w:p>
    <w:p w14:paraId="5F9A1796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6E7C5E">
        <w:rPr>
          <w:spacing w:val="4"/>
        </w:rPr>
        <w:t>Zhotovitel ocení veškeré činnosti dle jednotkových cen použitých v</w:t>
      </w:r>
      <w:r w:rsidR="006E7C5E">
        <w:rPr>
          <w:spacing w:val="4"/>
        </w:rPr>
        <w:t> O</w:t>
      </w:r>
      <w:r w:rsidR="00DB534C" w:rsidRPr="006E7C5E">
        <w:rPr>
          <w:spacing w:val="4"/>
        </w:rPr>
        <w:t>ceněném soupise prací</w:t>
      </w:r>
      <w:r w:rsidRPr="006E7C5E">
        <w:rPr>
          <w:spacing w:val="4"/>
        </w:rPr>
        <w:t>,</w:t>
      </w:r>
      <w:r w:rsidRPr="009A50B9">
        <w:t xml:space="preserve"> který je přílohou č. 1 této smlouvy </w:t>
      </w:r>
    </w:p>
    <w:p w14:paraId="3587B7B9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 xml:space="preserve">Tam, kde nelze použít výše popsaný způsob ocenění, bude </w:t>
      </w:r>
      <w:r w:rsidRPr="009A50B9">
        <w:rPr>
          <w:rFonts w:cs="Arial"/>
          <w:szCs w:val="22"/>
        </w:rPr>
        <w:t>ocenění provedeno následovně:</w:t>
      </w:r>
    </w:p>
    <w:p w14:paraId="32A01311" w14:textId="77777777" w:rsidR="00DE42E8" w:rsidRPr="009A50B9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lastRenderedPageBreak/>
        <w:t xml:space="preserve">u záměny položek cenou za obdobné položky cenové soustavy ASPE platné v době podání </w:t>
      </w:r>
      <w:r w:rsidRPr="006E7C5E">
        <w:rPr>
          <w:rFonts w:cs="Arial"/>
          <w:spacing w:val="-4"/>
          <w:szCs w:val="22"/>
        </w:rPr>
        <w:t>nabídky úměrně upravené s ohledem na vyměňovanou položku, přičemž pro ocenění změněné</w:t>
      </w:r>
      <w:r w:rsidRPr="009A50B9">
        <w:rPr>
          <w:rFonts w:cs="Arial"/>
          <w:szCs w:val="22"/>
        </w:rPr>
        <w:t xml:space="preserve"> </w:t>
      </w:r>
      <w:r w:rsidRPr="006E7C5E">
        <w:rPr>
          <w:rFonts w:cs="Arial"/>
          <w:spacing w:val="6"/>
          <w:szCs w:val="22"/>
        </w:rPr>
        <w:t xml:space="preserve">položky bude použit poměr ceny původní položky dle nabídky dodavatele k ceně položky </w:t>
      </w:r>
      <w:r w:rsidRPr="009A50B9">
        <w:rPr>
          <w:rFonts w:cs="Arial"/>
          <w:szCs w:val="22"/>
        </w:rPr>
        <w:t>v cenové soustavě ASPE</w:t>
      </w:r>
    </w:p>
    <w:p w14:paraId="42084B5E" w14:textId="77777777" w:rsidR="00DE42E8" w:rsidRPr="009A50B9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t xml:space="preserve">u nově zařazených položek cenou za položku cenové soustavy ASPE platné v době </w:t>
      </w:r>
      <w:r w:rsidR="00E23FB6">
        <w:rPr>
          <w:rFonts w:cs="Arial"/>
          <w:szCs w:val="22"/>
        </w:rPr>
        <w:t>podání nabídky</w:t>
      </w:r>
      <w:r w:rsidRPr="009A50B9">
        <w:rPr>
          <w:rFonts w:cs="Arial"/>
          <w:szCs w:val="22"/>
        </w:rPr>
        <w:t xml:space="preserve"> ponížené o 15 %</w:t>
      </w:r>
      <w:r w:rsidR="006E7C5E">
        <w:rPr>
          <w:rFonts w:cs="Arial"/>
          <w:szCs w:val="22"/>
        </w:rPr>
        <w:t>.</w:t>
      </w:r>
    </w:p>
    <w:p w14:paraId="534026F8" w14:textId="77777777" w:rsidR="00DE42E8" w:rsidRPr="009A50B9" w:rsidRDefault="006E7C5E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>
        <w:rPr>
          <w:rFonts w:cs="Arial"/>
          <w:szCs w:val="22"/>
        </w:rPr>
        <w:t>N</w:t>
      </w:r>
      <w:r w:rsidR="00DE42E8" w:rsidRPr="009A50B9">
        <w:rPr>
          <w:rFonts w:cs="Arial"/>
          <w:szCs w:val="22"/>
        </w:rPr>
        <w:t>ebude-li možno užít položky cenové soustavy ASPE, bud</w:t>
      </w:r>
      <w:r w:rsidR="005D59D0" w:rsidRPr="009A50B9">
        <w:rPr>
          <w:rFonts w:cs="Arial"/>
          <w:szCs w:val="22"/>
        </w:rPr>
        <w:t>ou</w:t>
      </w:r>
      <w:r w:rsidR="00DE42E8" w:rsidRPr="009A50B9">
        <w:rPr>
          <w:rFonts w:cs="Arial"/>
          <w:szCs w:val="22"/>
        </w:rPr>
        <w:t xml:space="preserve"> pro ocenění nových položek použity </w:t>
      </w:r>
      <w:r w:rsidR="00FC03C3" w:rsidRPr="009A50B9">
        <w:rPr>
          <w:rFonts w:cs="Arial"/>
          <w:szCs w:val="22"/>
        </w:rPr>
        <w:t>ceny z katalogu</w:t>
      </w:r>
      <w:r w:rsidR="00DE42E8" w:rsidRPr="009A50B9">
        <w:t xml:space="preserve"> URS, a.s. Praha v cenové úrovni platné v době podání nabídky ponížené o 15 %. </w:t>
      </w:r>
    </w:p>
    <w:p w14:paraId="5F23DF6B" w14:textId="77777777" w:rsidR="00052356" w:rsidRPr="009A50B9" w:rsidRDefault="00052356" w:rsidP="00427BF8">
      <w:pPr>
        <w:numPr>
          <w:ilvl w:val="0"/>
          <w:numId w:val="23"/>
        </w:numPr>
        <w:tabs>
          <w:tab w:val="clear" w:pos="1287"/>
        </w:tabs>
        <w:ind w:left="426" w:hanging="284"/>
        <w:jc w:val="both"/>
        <w:rPr>
          <w:rStyle w:val="NormlnChar"/>
          <w:lang w:eastAsia="cs-CZ"/>
        </w:rPr>
      </w:pPr>
      <w:r w:rsidRPr="009A50B9">
        <w:rPr>
          <w:rStyle w:val="NormlnChar"/>
          <w:lang w:eastAsia="cs-CZ"/>
        </w:rPr>
        <w:t xml:space="preserve">Položky, které nebudou obsaženy v nabídce zhotovitele, v cenové soustavě ASPE ani v ÚRS, a.s. Praha, budou oceněny na základě dohody smluvních stran - obvyklá cena. Specifikace materiálů neuvedených v nabídce zhotovitele budou oceněny dle skutečných cen jednotlivých </w:t>
      </w:r>
      <w:r w:rsidRPr="00A63C63">
        <w:rPr>
          <w:rStyle w:val="NormlnChar"/>
          <w:spacing w:val="-6"/>
          <w:lang w:eastAsia="cs-CZ"/>
        </w:rPr>
        <w:t>dodavatelů doložené nabídkami min. 2 dodavatelů (příp. jiným dokladem dodavatele, který objednatel</w:t>
      </w:r>
      <w:r w:rsidRPr="009A50B9">
        <w:rPr>
          <w:rStyle w:val="NormlnChar"/>
          <w:lang w:eastAsia="cs-CZ"/>
        </w:rPr>
        <w:t xml:space="preserve"> uzná). Tato cena bude navýšena o pořizovací přirážku ve výši do 5%</w:t>
      </w:r>
      <w:r w:rsidR="00427BF8">
        <w:rPr>
          <w:rStyle w:val="NormlnChar"/>
          <w:lang w:eastAsia="cs-CZ"/>
        </w:rPr>
        <w:t>. Při dodatečném zajišťování pod</w:t>
      </w:r>
      <w:r w:rsidRPr="009A50B9">
        <w:rPr>
          <w:rStyle w:val="NormlnChar"/>
          <w:lang w:eastAsia="cs-CZ"/>
        </w:rPr>
        <w:t>dodavatelských prací (případně i nestavebních) ze strany zhotovitele, bude cena doložena nabídkami min. 2 dodavatelů, respektive nabídkou předloženou objednatelem. Tato cena bude navýšena o koordinační přirážku ve výši do 5% z ceny těchto prací</w:t>
      </w:r>
      <w:r w:rsidR="00A63C63">
        <w:rPr>
          <w:rStyle w:val="NormlnChar"/>
          <w:lang w:eastAsia="cs-CZ"/>
        </w:rPr>
        <w:t>.</w:t>
      </w:r>
    </w:p>
    <w:p w14:paraId="7E3EF837" w14:textId="77777777" w:rsidR="00DE42E8" w:rsidRPr="005F468D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5F468D">
        <w:t xml:space="preserve">Cenovou soustavou </w:t>
      </w:r>
      <w:r w:rsidR="00FC03C3" w:rsidRPr="005F468D">
        <w:t>ASPE se</w:t>
      </w:r>
      <w:r w:rsidRPr="005F468D">
        <w:t xml:space="preserve"> rozumí OTSKP </w:t>
      </w:r>
      <w:r w:rsidR="00413889" w:rsidRPr="005F468D">
        <w:t xml:space="preserve">– </w:t>
      </w:r>
      <w:r w:rsidR="00413889" w:rsidRPr="005179A4">
        <w:t>S</w:t>
      </w:r>
      <w:r w:rsidR="00016ACF" w:rsidRPr="005179A4">
        <w:t>PK</w:t>
      </w:r>
      <w:r w:rsidR="00413889" w:rsidRPr="005F468D">
        <w:t xml:space="preserve"> E</w:t>
      </w:r>
      <w:r w:rsidR="00E21091" w:rsidRPr="005F468D">
        <w:t>xpertní ceny</w:t>
      </w:r>
      <w:r w:rsidR="00C149BA">
        <w:t xml:space="preserve"> (v</w:t>
      </w:r>
      <w:r w:rsidR="00E23FB6">
        <w:t xml:space="preserve"> době podání nabídky)</w:t>
      </w:r>
      <w:r w:rsidRPr="005F468D">
        <w:t>.</w:t>
      </w:r>
    </w:p>
    <w:p w14:paraId="50C548D8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Cena bude odsouhlasena s</w:t>
      </w:r>
      <w:r w:rsidR="00A63C63">
        <w:t> </w:t>
      </w:r>
      <w:r w:rsidRPr="009A50B9">
        <w:t>objednatelem</w:t>
      </w:r>
      <w:r w:rsidR="00A63C63">
        <w:t>.</w:t>
      </w:r>
    </w:p>
    <w:p w14:paraId="3B8871D7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Zhotovitel na základě odsouhlaseného ocenění činností vyhotoví písem</w:t>
      </w:r>
      <w:r w:rsidR="00A63C63">
        <w:t>ný návrh dodatku k této smlouvě.</w:t>
      </w:r>
    </w:p>
    <w:p w14:paraId="7C842A1B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Objednatel návrh dodatku odsouhlasí nebo vznese připomínky do 15 pracovních dnů ode dne doručení návrhu</w:t>
      </w:r>
      <w:r w:rsidR="00A63C63">
        <w:t>.</w:t>
      </w:r>
    </w:p>
    <w:p w14:paraId="75504850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rPr>
          <w:rFonts w:cs="Arial"/>
          <w:szCs w:val="22"/>
        </w:rPr>
        <w:t>Pokud zhotovitel nedodrží tento postup, má se za to, že práce a dodávky jím realizované, byly předmětem díla a v jeho ceně zahrnuty</w:t>
      </w:r>
      <w:r w:rsidR="00A63C63">
        <w:rPr>
          <w:rFonts w:cs="Arial"/>
          <w:szCs w:val="22"/>
        </w:rPr>
        <w:t>.</w:t>
      </w:r>
    </w:p>
    <w:p w14:paraId="23F324AB" w14:textId="77777777" w:rsidR="00F77E11" w:rsidRDefault="00F77E11">
      <w:pPr>
        <w:pStyle w:val="Bntext2"/>
        <w:tabs>
          <w:tab w:val="clear" w:pos="-1560"/>
        </w:tabs>
        <w:ind w:left="927"/>
      </w:pPr>
    </w:p>
    <w:p w14:paraId="41D2747C" w14:textId="77777777" w:rsidR="00351E8D" w:rsidRPr="009A50B9" w:rsidRDefault="00351E8D">
      <w:pPr>
        <w:pStyle w:val="Bntext2"/>
        <w:tabs>
          <w:tab w:val="clear" w:pos="-1560"/>
        </w:tabs>
        <w:ind w:left="927"/>
      </w:pPr>
    </w:p>
    <w:p w14:paraId="41CB9403" w14:textId="77777777" w:rsidR="00F77E11" w:rsidRPr="009A50B9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5 – Platební podmínky</w:t>
      </w:r>
    </w:p>
    <w:p w14:paraId="39F9FE33" w14:textId="77777777" w:rsidR="00B453AF" w:rsidRPr="00DC4556" w:rsidRDefault="00F77E11" w:rsidP="00E82856">
      <w:pPr>
        <w:pStyle w:val="Zkladntextodsazen"/>
        <w:numPr>
          <w:ilvl w:val="1"/>
          <w:numId w:val="9"/>
        </w:numPr>
        <w:tabs>
          <w:tab w:val="num" w:pos="567"/>
          <w:tab w:val="num" w:pos="854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bCs/>
          <w:sz w:val="22"/>
        </w:rPr>
        <w:t>Objednatel nebude poskytovat zálohy.</w:t>
      </w:r>
    </w:p>
    <w:p w14:paraId="4699AC77" w14:textId="77777777" w:rsidR="00DC4556" w:rsidRPr="009A50B9" w:rsidRDefault="00DC4556" w:rsidP="00DC4556">
      <w:pPr>
        <w:pStyle w:val="Zkladntextodsazen"/>
        <w:tabs>
          <w:tab w:val="num" w:pos="712"/>
          <w:tab w:val="num" w:pos="854"/>
        </w:tabs>
        <w:jc w:val="both"/>
        <w:rPr>
          <w:rFonts w:ascii="Arial" w:hAnsi="Arial" w:cs="Arial"/>
          <w:sz w:val="22"/>
        </w:rPr>
      </w:pPr>
    </w:p>
    <w:p w14:paraId="107A2514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Mezi smluvními stranami se touto smlouvou ujednává, že celkové plnění, na které je uzavřena tato smlouva, je souhrnem dílčích plnění, jimiž se rozumí plnění, která se podle této smlouvy uskutečňují v níže sjednaných lhůtách. Za dílčí plnění jsou dohodou smluvních stran považována plnění provedená zhotovitelem vždy v průběhu kalendářního měsíce. Každé dílčí plnění uskutečněné podle této smlouvy je ve vztahu k dani z přidané hodnoty považováno za zdanitelné plnění </w:t>
      </w:r>
      <w:r w:rsidRPr="00704A85">
        <w:rPr>
          <w:rFonts w:ascii="Arial" w:hAnsi="Arial" w:cs="Arial"/>
          <w:bCs/>
          <w:spacing w:val="-6"/>
          <w:sz w:val="22"/>
        </w:rPr>
        <w:t>uskutečněné vždy posledního dne daného kalendářního měsíce, pokud ustanovení zákona o dani z přidané</w:t>
      </w:r>
      <w:r w:rsidRPr="009A50B9">
        <w:rPr>
          <w:rFonts w:ascii="Arial" w:hAnsi="Arial" w:cs="Arial"/>
          <w:bCs/>
          <w:sz w:val="22"/>
        </w:rPr>
        <w:t xml:space="preserve"> hodnoty nestanoví jinak.</w:t>
      </w:r>
    </w:p>
    <w:p w14:paraId="38ED2D8F" w14:textId="77777777" w:rsidR="00E82DEF" w:rsidRPr="009A50B9" w:rsidRDefault="00E82DEF" w:rsidP="00E82DEF">
      <w:pPr>
        <w:tabs>
          <w:tab w:val="num" w:pos="567"/>
        </w:tabs>
        <w:jc w:val="both"/>
        <w:rPr>
          <w:rFonts w:ascii="Arial" w:hAnsi="Arial" w:cs="Arial"/>
          <w:bCs/>
        </w:rPr>
      </w:pPr>
    </w:p>
    <w:p w14:paraId="7DF990C0" w14:textId="57FC102B" w:rsidR="00EB4CAA" w:rsidRPr="00DC129E" w:rsidRDefault="00E82DEF" w:rsidP="00034C6D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/>
          <w:bCs/>
          <w:sz w:val="22"/>
        </w:rPr>
      </w:pPr>
      <w:r w:rsidRPr="00DC129E">
        <w:rPr>
          <w:rFonts w:ascii="Arial" w:hAnsi="Arial" w:cs="Arial"/>
          <w:bCs/>
          <w:sz w:val="22"/>
        </w:rPr>
        <w:t xml:space="preserve">Cena díla je ze strany objednatele splatná na základě faktur, které budou zároveň obsahovat náležitosti daňových dokladů. Platby budou probíhat výhradně v CZK a rovněž veškeré cenové údaje budou v této měně. Pro účely vystavení daňového dokladu se použije označení objednatele dle </w:t>
      </w:r>
      <w:r w:rsidR="00E92D6F">
        <w:rPr>
          <w:rFonts w:ascii="Arial" w:hAnsi="Arial" w:cs="Arial"/>
          <w:bCs/>
          <w:sz w:val="22"/>
        </w:rPr>
        <w:t xml:space="preserve">   </w:t>
      </w:r>
      <w:r w:rsidR="00E130EC">
        <w:rPr>
          <w:rFonts w:ascii="Arial" w:hAnsi="Arial" w:cs="Arial"/>
          <w:bCs/>
          <w:sz w:val="22"/>
        </w:rPr>
        <w:t>odst</w:t>
      </w:r>
      <w:r w:rsidRPr="00DC129E">
        <w:rPr>
          <w:rFonts w:ascii="Arial" w:hAnsi="Arial" w:cs="Arial"/>
          <w:bCs/>
          <w:sz w:val="22"/>
        </w:rPr>
        <w:t>. 1.1</w:t>
      </w:r>
      <w:r w:rsidR="00E130EC">
        <w:rPr>
          <w:rFonts w:ascii="Arial" w:hAnsi="Arial" w:cs="Arial"/>
          <w:bCs/>
          <w:sz w:val="22"/>
        </w:rPr>
        <w:t>.</w:t>
      </w:r>
      <w:r w:rsidRPr="00DC129E">
        <w:rPr>
          <w:rFonts w:ascii="Arial" w:hAnsi="Arial" w:cs="Arial"/>
          <w:bCs/>
          <w:sz w:val="22"/>
        </w:rPr>
        <w:t xml:space="preserve"> této smlouvy.  Kromě povinných náležitostí je zhotovitel povinen uvádět v jednotlivých fakturách přesný název akc</w:t>
      </w:r>
      <w:r w:rsidR="00034C6D" w:rsidRPr="00DC129E">
        <w:rPr>
          <w:rFonts w:ascii="Arial" w:hAnsi="Arial" w:cs="Arial"/>
          <w:bCs/>
          <w:sz w:val="22"/>
        </w:rPr>
        <w:t>e</w:t>
      </w:r>
      <w:r w:rsidR="00034C6D" w:rsidRPr="00DC129E">
        <w:rPr>
          <w:rFonts w:ascii="Arial" w:hAnsi="Arial" w:cs="Arial"/>
          <w:b/>
          <w:bCs/>
          <w:sz w:val="22"/>
        </w:rPr>
        <w:t xml:space="preserve"> </w:t>
      </w:r>
      <w:r w:rsidR="006F2FF4">
        <w:rPr>
          <w:rFonts w:ascii="Arial" w:eastAsia="MS Mincho" w:hAnsi="Arial" w:cs="Arial"/>
          <w:sz w:val="22"/>
        </w:rPr>
        <w:t>„</w:t>
      </w:r>
      <w:r w:rsidR="00016ACF">
        <w:rPr>
          <w:rFonts w:ascii="Arial" w:hAnsi="Arial" w:cs="Arial"/>
          <w:b/>
          <w:sz w:val="22"/>
        </w:rPr>
        <w:t>II/128 Salačova Lhota - obchvat</w:t>
      </w:r>
      <w:r w:rsidR="006F2FF4">
        <w:rPr>
          <w:rFonts w:ascii="Arial" w:hAnsi="Arial" w:cs="Arial"/>
          <w:b/>
          <w:sz w:val="22"/>
        </w:rPr>
        <w:t>“</w:t>
      </w:r>
      <w:r w:rsidRPr="00DC129E">
        <w:rPr>
          <w:rFonts w:ascii="Arial" w:hAnsi="Arial" w:cs="Arial"/>
          <w:b/>
          <w:bCs/>
          <w:sz w:val="22"/>
        </w:rPr>
        <w:t xml:space="preserve"> </w:t>
      </w:r>
      <w:r w:rsidRPr="00340FCB">
        <w:rPr>
          <w:rFonts w:ascii="Arial" w:hAnsi="Arial" w:cs="Arial"/>
          <w:bCs/>
          <w:sz w:val="22"/>
        </w:rPr>
        <w:t>a registrační číslo projektu</w:t>
      </w:r>
      <w:r w:rsidR="00340FCB">
        <w:rPr>
          <w:rFonts w:ascii="Arial" w:hAnsi="Arial" w:cs="Arial"/>
          <w:b/>
          <w:bCs/>
          <w:sz w:val="22"/>
        </w:rPr>
        <w:t xml:space="preserve"> </w:t>
      </w:r>
      <w:r w:rsidR="005D167A" w:rsidRPr="00852BF3">
        <w:rPr>
          <w:rStyle w:val="datalabel"/>
        </w:rPr>
        <w:t>CZ.06.1.42/0.0/0.0/17_082/0010399</w:t>
      </w:r>
      <w:ins w:id="1" w:author="Procházková Lenka Bc." w:date="2019-06-27T14:31:00Z">
        <w:r w:rsidR="00D510A5">
          <w:rPr>
            <w:rStyle w:val="datalabel"/>
          </w:rPr>
          <w:t>.</w:t>
        </w:r>
      </w:ins>
    </w:p>
    <w:p w14:paraId="6A3312BA" w14:textId="77777777" w:rsidR="00E82DEF" w:rsidRPr="009A50B9" w:rsidRDefault="00E82DEF" w:rsidP="00EB4CAA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446268E0" w14:textId="77777777" w:rsidR="00AA1E31" w:rsidRDefault="00E82DEF" w:rsidP="00AA1E31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4"/>
          <w:sz w:val="22"/>
        </w:rPr>
        <w:t>Zhotovitel vyhotoví vždy do patnácti dnů od posledního dne daného kalendářního měsíce</w:t>
      </w:r>
      <w:r w:rsidRPr="009A50B9">
        <w:rPr>
          <w:rFonts w:ascii="Arial" w:hAnsi="Arial" w:cs="Arial"/>
          <w:bCs/>
          <w:sz w:val="22"/>
        </w:rPr>
        <w:t xml:space="preserve"> pro objednatele fakturu – daňový doklad, která bude deklarovat cenu dílčího plnění, tedy bude </w:t>
      </w:r>
      <w:r w:rsidRPr="00704A85">
        <w:rPr>
          <w:rFonts w:ascii="Arial" w:hAnsi="Arial" w:cs="Arial"/>
          <w:bCs/>
          <w:spacing w:val="-6"/>
          <w:sz w:val="22"/>
        </w:rPr>
        <w:t>představovat cenu plnění provedeného zhotovitelem dle této smlouvy vždy v průběhu daného kalendářního</w:t>
      </w:r>
      <w:r w:rsidRPr="009A50B9">
        <w:rPr>
          <w:rFonts w:ascii="Arial" w:hAnsi="Arial" w:cs="Arial"/>
          <w:bCs/>
          <w:sz w:val="22"/>
        </w:rPr>
        <w:t xml:space="preserve"> měsíce.</w:t>
      </w:r>
    </w:p>
    <w:p w14:paraId="0E5E2428" w14:textId="77777777" w:rsidR="00AA1E31" w:rsidRDefault="00AA1E31" w:rsidP="00AA1E31">
      <w:pPr>
        <w:pStyle w:val="Odstavecseseznamem"/>
        <w:rPr>
          <w:rFonts w:ascii="Arial" w:hAnsi="Arial" w:cs="Arial"/>
          <w:bCs/>
        </w:rPr>
      </w:pPr>
    </w:p>
    <w:p w14:paraId="4C9DD0A5" w14:textId="77777777" w:rsidR="00AA1E31" w:rsidRPr="00AA1E31" w:rsidRDefault="00AA1E31" w:rsidP="00AA1E31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A1E31">
        <w:rPr>
          <w:rFonts w:ascii="Arial" w:hAnsi="Arial" w:cs="Arial"/>
          <w:bCs/>
          <w:sz w:val="22"/>
        </w:rPr>
        <w:lastRenderedPageBreak/>
        <w:t xml:space="preserve">Faktury vystavené zhotovitelem budou vyhotoveny ve dvou vyhotoveních a doručeny na adresu objednatele. Doloženy budou zjišťovacím protokolem a soupisem provedených prací potvrzeným TD a odsouhlaseným zástupcem objednatele ve věcech technických. Zjišťovací protokol a soupis provedených prací budou pro každý úsek vyhotoveny a odsouhlaseny zvlášť. </w:t>
      </w:r>
    </w:p>
    <w:p w14:paraId="5D5A3A08" w14:textId="77777777" w:rsidR="00E82DEF" w:rsidRPr="009A50B9" w:rsidRDefault="00E82DEF" w:rsidP="00E82DEF">
      <w:pPr>
        <w:ind w:left="708"/>
        <w:rPr>
          <w:rFonts w:ascii="Arial" w:hAnsi="Arial" w:cs="Arial"/>
          <w:bCs/>
        </w:rPr>
      </w:pPr>
    </w:p>
    <w:p w14:paraId="69713AEB" w14:textId="77777777"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Zhotovitel zároveň s fakturou předloží soupis provedených prací v elektronické formě ve formátu *.xls, (resp. *.xlsx)  a ve formátu XC4</w:t>
      </w:r>
      <w:r w:rsidR="00016ACF">
        <w:rPr>
          <w:rFonts w:ascii="Arial" w:hAnsi="Arial" w:cs="Arial"/>
          <w:bCs/>
          <w:sz w:val="22"/>
        </w:rPr>
        <w:t xml:space="preserve"> (resp. soubor *.xml)</w:t>
      </w:r>
      <w:r w:rsidRPr="009A50B9">
        <w:rPr>
          <w:rFonts w:ascii="Arial" w:hAnsi="Arial" w:cs="Arial"/>
          <w:bCs/>
          <w:sz w:val="22"/>
        </w:rPr>
        <w:t xml:space="preserve">. Soupis bude obsahovat položkový rozpočet dodaného materiálu a provedených prací za konkrétní období. Položkový rozpočet musí obsahovat všechny řádky, které obsahuje celkový rozpočet. U položek, které v daném období nebudou dodány, bude uvedena nula. </w:t>
      </w:r>
    </w:p>
    <w:p w14:paraId="37EE266F" w14:textId="77777777" w:rsidR="00F76CE7" w:rsidRDefault="00F76CE7" w:rsidP="00306E3D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46453ABA" w14:textId="77777777" w:rsidR="005234E2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 xml:space="preserve">Pokud </w:t>
      </w:r>
      <w:r w:rsidRPr="00966EDA">
        <w:rPr>
          <w:rFonts w:ascii="Arial" w:hAnsi="Arial" w:cs="Arial"/>
          <w:bCs/>
          <w:sz w:val="22"/>
        </w:rPr>
        <w:t xml:space="preserve">budou fakturovány poplatky za skládku, zhotovitel doloží objednateli doklady o uložení </w:t>
      </w:r>
      <w:r w:rsidRPr="00704A85">
        <w:rPr>
          <w:rFonts w:ascii="Arial" w:hAnsi="Arial" w:cs="Arial"/>
          <w:bCs/>
          <w:spacing w:val="-4"/>
          <w:sz w:val="22"/>
        </w:rPr>
        <w:t>odpadu ke každé relevantní fakturaci (čestné prohlášení není relevantní). Zhotovitel zajistí, aby na dokladu</w:t>
      </w:r>
      <w:r w:rsidRPr="00966EDA">
        <w:rPr>
          <w:rFonts w:ascii="Arial" w:hAnsi="Arial" w:cs="Arial"/>
          <w:bCs/>
          <w:sz w:val="22"/>
        </w:rPr>
        <w:t xml:space="preserve"> o uložení odpadu byla uvedena měrná jednotka v souladu se soupisem prací</w:t>
      </w:r>
      <w:r>
        <w:rPr>
          <w:rFonts w:ascii="Arial" w:hAnsi="Arial" w:cs="Arial"/>
          <w:bCs/>
          <w:sz w:val="22"/>
        </w:rPr>
        <w:t>.</w:t>
      </w:r>
    </w:p>
    <w:p w14:paraId="68EAD992" w14:textId="77777777" w:rsidR="00F76CE7" w:rsidRDefault="00F76CE7" w:rsidP="00306E3D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14A99460" w14:textId="77777777" w:rsidR="005234E2" w:rsidRPr="009A50B9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71387">
        <w:rPr>
          <w:rFonts w:ascii="Arial" w:hAnsi="Arial" w:cs="Arial"/>
          <w:bCs/>
          <w:spacing w:val="-6"/>
          <w:sz w:val="22"/>
        </w:rPr>
        <w:t>V případě, že nějaký materiál bude uložen na KSÚSV</w:t>
      </w:r>
      <w:r w:rsidR="00771387" w:rsidRPr="00771387">
        <w:rPr>
          <w:rFonts w:ascii="Arial" w:hAnsi="Arial" w:cs="Arial"/>
          <w:bCs/>
          <w:spacing w:val="-6"/>
          <w:sz w:val="22"/>
        </w:rPr>
        <w:t>, p.o.</w:t>
      </w:r>
      <w:r w:rsidRPr="00771387">
        <w:rPr>
          <w:rFonts w:ascii="Arial" w:hAnsi="Arial" w:cs="Arial"/>
          <w:bCs/>
          <w:spacing w:val="-6"/>
          <w:sz w:val="22"/>
        </w:rPr>
        <w:t>, předávací doklad bude přiložen ke každé</w:t>
      </w:r>
      <w:r w:rsidRPr="00966EDA">
        <w:rPr>
          <w:rFonts w:ascii="Arial" w:hAnsi="Arial" w:cs="Arial"/>
          <w:bCs/>
          <w:sz w:val="22"/>
        </w:rPr>
        <w:t xml:space="preserve"> relevantní fakturaci</w:t>
      </w:r>
      <w:r>
        <w:rPr>
          <w:rFonts w:ascii="Arial" w:hAnsi="Arial" w:cs="Arial"/>
          <w:bCs/>
          <w:sz w:val="22"/>
        </w:rPr>
        <w:t>.</w:t>
      </w:r>
    </w:p>
    <w:p w14:paraId="48ADF4A6" w14:textId="77777777" w:rsidR="00E82DEF" w:rsidRPr="009A50B9" w:rsidRDefault="00E82DEF" w:rsidP="00E82DEF">
      <w:pPr>
        <w:ind w:left="708"/>
        <w:rPr>
          <w:rFonts w:ascii="Arial" w:hAnsi="Arial" w:cs="Arial"/>
          <w:bCs/>
        </w:rPr>
      </w:pPr>
    </w:p>
    <w:p w14:paraId="548F72F9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V případě, že faktura nebude obsahovat náležitosti uvedené v této smlouvě, je objednatel oprávněn</w:t>
      </w:r>
      <w:r w:rsidRPr="009A50B9">
        <w:rPr>
          <w:rFonts w:ascii="Arial" w:hAnsi="Arial" w:cs="Arial"/>
          <w:bCs/>
          <w:sz w:val="22"/>
        </w:rPr>
        <w:t xml:space="preserve"> fakturu vrátit zhotoviteli k doplnění. V takovém případě se přeruší plynutí lhůty splatnosti a nová lhůta splatnosti začne plynout od data doručení opravené faktury objednateli. </w:t>
      </w:r>
    </w:p>
    <w:p w14:paraId="1E3A9F2A" w14:textId="77777777" w:rsidR="00E82DEF" w:rsidRPr="009A50B9" w:rsidRDefault="00E82DEF" w:rsidP="00E82DEF">
      <w:pPr>
        <w:ind w:left="708"/>
        <w:rPr>
          <w:rFonts w:ascii="Arial" w:hAnsi="Arial" w:cs="Arial"/>
        </w:rPr>
      </w:pPr>
    </w:p>
    <w:p w14:paraId="49F8C687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Objednatel z titulu úhrady ceny díla nebo její části vyplývající z této smlouvy není v prodlení, pokud</w:t>
      </w:r>
      <w:r w:rsidRPr="009A50B9">
        <w:rPr>
          <w:rFonts w:ascii="Arial" w:hAnsi="Arial" w:cs="Arial"/>
          <w:bCs/>
          <w:sz w:val="22"/>
        </w:rPr>
        <w:t xml:space="preserve"> nejpozději v den splatnosti bude daná peněžní částka připsána na účet zhotovitele. Po objednateli, který je v prodlení se splácením peněžitého dluhu, může zhotovitel požadovat zaplacení úroku z prodlení ve výši, kterou stanoví vláda nařízením. Úrok z prodlení je splatný způsobem uvedeným zhotovitelem v jeho vyúčtování, a to do </w:t>
      </w:r>
      <w:r w:rsidR="00DC1403">
        <w:rPr>
          <w:rFonts w:ascii="Arial" w:hAnsi="Arial" w:cs="Arial"/>
          <w:bCs/>
          <w:sz w:val="22"/>
        </w:rPr>
        <w:t>třiceti</w:t>
      </w:r>
      <w:r w:rsidRPr="009A50B9">
        <w:rPr>
          <w:rFonts w:ascii="Arial" w:hAnsi="Arial" w:cs="Arial"/>
          <w:bCs/>
          <w:sz w:val="22"/>
        </w:rPr>
        <w:t xml:space="preserve"> dnů ode dne jeho nárokování ze strany zhotovitele.</w:t>
      </w:r>
    </w:p>
    <w:p w14:paraId="67E512B1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5A0AEE7C" w14:textId="77777777" w:rsidR="00E82DEF" w:rsidRPr="00DC4556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Doba splatnosti části ceny díla deklarované danou fakturou jako cena plnění provedeného zhotovitelem pro objednatele v průběhu daného kalendářního měsíce se mezi smluvními stranami ujednává vždy na třicet dnů ode dne </w:t>
      </w:r>
      <w:r w:rsidR="00624428">
        <w:rPr>
          <w:rFonts w:ascii="Arial" w:hAnsi="Arial" w:cs="Arial"/>
          <w:bCs/>
          <w:sz w:val="22"/>
        </w:rPr>
        <w:t>doručení</w:t>
      </w:r>
      <w:r w:rsidRPr="009A50B9">
        <w:rPr>
          <w:rFonts w:ascii="Arial" w:hAnsi="Arial" w:cs="Arial"/>
          <w:bCs/>
          <w:sz w:val="22"/>
        </w:rPr>
        <w:t xml:space="preserve"> dané faktury. Ujednání tohoto odstavce platí pro části </w:t>
      </w:r>
      <w:r w:rsidRPr="00DC4556">
        <w:rPr>
          <w:rFonts w:ascii="Arial" w:hAnsi="Arial" w:cs="Arial"/>
          <w:bCs/>
          <w:sz w:val="22"/>
        </w:rPr>
        <w:t>ceny díla, jejichž součet postupně kumulativně dosáhne částky 90% ceny za provedení díla dle článku 4.3</w:t>
      </w:r>
      <w:r w:rsidR="0012078D">
        <w:rPr>
          <w:rFonts w:ascii="Arial" w:hAnsi="Arial" w:cs="Arial"/>
          <w:bCs/>
          <w:sz w:val="22"/>
        </w:rPr>
        <w:t>. a 4.4.</w:t>
      </w:r>
      <w:r w:rsidRPr="00DC4556">
        <w:rPr>
          <w:rFonts w:ascii="Arial" w:hAnsi="Arial" w:cs="Arial"/>
          <w:bCs/>
          <w:sz w:val="22"/>
        </w:rPr>
        <w:t xml:space="preserve"> této smlouvy.</w:t>
      </w:r>
    </w:p>
    <w:p w14:paraId="706BF13F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7812F4CB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Doba splatnosti zbývající části ceny díla ve výši 10% ceny za provedení díla dle </w:t>
      </w:r>
      <w:r w:rsidR="00704A85">
        <w:rPr>
          <w:rFonts w:ascii="Arial" w:hAnsi="Arial" w:cs="Arial"/>
          <w:bCs/>
          <w:sz w:val="22"/>
        </w:rPr>
        <w:t>odst.</w:t>
      </w:r>
      <w:r w:rsidRPr="009A50B9">
        <w:rPr>
          <w:rFonts w:ascii="Arial" w:hAnsi="Arial" w:cs="Arial"/>
          <w:bCs/>
          <w:sz w:val="22"/>
        </w:rPr>
        <w:t xml:space="preserve"> 4.3</w:t>
      </w:r>
      <w:r w:rsidR="00704A85">
        <w:rPr>
          <w:rFonts w:ascii="Arial" w:hAnsi="Arial" w:cs="Arial"/>
          <w:bCs/>
          <w:sz w:val="22"/>
        </w:rPr>
        <w:t>.</w:t>
      </w:r>
      <w:r w:rsidRPr="009A50B9">
        <w:rPr>
          <w:rFonts w:ascii="Arial" w:hAnsi="Arial" w:cs="Arial"/>
          <w:bCs/>
          <w:sz w:val="22"/>
        </w:rPr>
        <w:t xml:space="preserve"> </w:t>
      </w:r>
      <w:r w:rsidR="0012078D">
        <w:rPr>
          <w:rFonts w:ascii="Arial" w:hAnsi="Arial" w:cs="Arial"/>
          <w:bCs/>
          <w:sz w:val="22"/>
        </w:rPr>
        <w:t xml:space="preserve">a 4.4. </w:t>
      </w:r>
      <w:r w:rsidRPr="0012078D">
        <w:rPr>
          <w:rFonts w:ascii="Arial" w:hAnsi="Arial" w:cs="Arial"/>
          <w:bCs/>
          <w:spacing w:val="-4"/>
          <w:sz w:val="22"/>
        </w:rPr>
        <w:t>této smlouvy se mezi smluvními stranami ujednává na třicet dnů ode dne provedení díla bez jakýchkoli</w:t>
      </w:r>
      <w:r w:rsidRPr="009A50B9">
        <w:rPr>
          <w:rFonts w:ascii="Arial" w:hAnsi="Arial" w:cs="Arial"/>
          <w:bCs/>
          <w:sz w:val="22"/>
        </w:rPr>
        <w:t xml:space="preserve"> vad. Provedením díla bez jakýchkoli vad se pro účely tohoto odstavce rozumí dokončení díla zhotovitelem a jeho převzetí objednatelem bez výhrad, nebo odstranění zhotovitelem všech vad poté, co bylo dílo zhotovitelem dokončeno a objednatelem převzato s výhradami.</w:t>
      </w:r>
    </w:p>
    <w:p w14:paraId="0A461A24" w14:textId="77777777" w:rsidR="00E82DEF" w:rsidRPr="009A50B9" w:rsidRDefault="00E82DEF" w:rsidP="00E82DEF">
      <w:pPr>
        <w:tabs>
          <w:tab w:val="num" w:pos="854"/>
        </w:tabs>
        <w:jc w:val="both"/>
        <w:rPr>
          <w:rFonts w:ascii="Arial" w:hAnsi="Arial" w:cs="Arial"/>
          <w:bCs/>
        </w:rPr>
      </w:pPr>
    </w:p>
    <w:p w14:paraId="3E659D70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Bude-li dílo předáno a převzato s případnými vadami a nedodělky, počne běžet lhůta splatnosti konečné faktury dnem podepsání zápisu o odstranění vad a nedodělků</w:t>
      </w:r>
    </w:p>
    <w:p w14:paraId="5B559AAB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7E1B68CF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Cena díla je splatná formou bezhotovostních převodů na účet zhotovitele dle odst. 1.2. této </w:t>
      </w:r>
      <w:r w:rsidRPr="00A66CB4">
        <w:rPr>
          <w:rFonts w:ascii="Arial" w:hAnsi="Arial" w:cs="Arial"/>
          <w:bCs/>
          <w:spacing w:val="-4"/>
          <w:sz w:val="22"/>
        </w:rPr>
        <w:t>smlouvy, který je účtem vedeným poskytovatelem platebních služeb na území České republiky a který je</w:t>
      </w:r>
      <w:r w:rsidRPr="009A50B9">
        <w:rPr>
          <w:rFonts w:ascii="Arial" w:hAnsi="Arial" w:cs="Arial"/>
          <w:bCs/>
          <w:sz w:val="22"/>
        </w:rPr>
        <w:t xml:space="preserve"> podle ustanovení § 98 zákona o dani z přidané hodnoty správcem daně zveřejněn jako údaj z registru plátců, a to způsobem umožňujícím dálkový přístup. Zhotovitel je zavázán ke zveřejnění výše uvedeného účtu výše uvedeným způsobem nejméně do okamžiku úhrady poslední části peněžitého dluhu objednatele vůči zhotoviteli vyplývajícího z této smlouvy.</w:t>
      </w:r>
    </w:p>
    <w:p w14:paraId="7C90D378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5B0D8F9D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66CB4">
        <w:rPr>
          <w:rFonts w:ascii="Arial" w:hAnsi="Arial" w:cs="Arial"/>
          <w:bCs/>
          <w:spacing w:val="-6"/>
          <w:sz w:val="22"/>
        </w:rPr>
        <w:t>Pro případ, že v průběhu účinnosti této smlouvy bude zhotovitel nespolehlivým plátcem dle ustanovení</w:t>
      </w:r>
      <w:r w:rsidRPr="009A50B9">
        <w:rPr>
          <w:rFonts w:ascii="Arial" w:hAnsi="Arial" w:cs="Arial"/>
          <w:bCs/>
          <w:sz w:val="22"/>
        </w:rPr>
        <w:t xml:space="preserve"> § 106a zákona o dani z přidané hodnoty, ujednává se mezi smluvními stranami, že pro úhradu ceny </w:t>
      </w:r>
      <w:r w:rsidRPr="009A50B9">
        <w:rPr>
          <w:rFonts w:ascii="Arial" w:hAnsi="Arial" w:cs="Arial"/>
          <w:bCs/>
          <w:sz w:val="22"/>
        </w:rPr>
        <w:lastRenderedPageBreak/>
        <w:t xml:space="preserve">díla nebo její části bude využit institut zvláštního způsobu zajištění daně dle ustanovení § 109a zákona o dani z přidané hodnoty. V takovém případě je objednatel zavázán formou bezhotovostního </w:t>
      </w:r>
      <w:r w:rsidRPr="00A66CB4">
        <w:rPr>
          <w:rFonts w:ascii="Arial" w:hAnsi="Arial" w:cs="Arial"/>
          <w:bCs/>
          <w:spacing w:val="4"/>
          <w:sz w:val="22"/>
        </w:rPr>
        <w:t>převodu na výše uvedený účet zhotovitele zaplatit v době splatnosti částku ve výši základu daně,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-2"/>
          <w:sz w:val="22"/>
        </w:rPr>
        <w:t>jak je tato uvedena na příslušném daňovém dokladu. Částku odpovídající výši daně z přidané hodnoty,</w:t>
      </w:r>
      <w:r w:rsidRPr="009A50B9">
        <w:rPr>
          <w:rFonts w:ascii="Arial" w:hAnsi="Arial" w:cs="Arial"/>
          <w:bCs/>
          <w:sz w:val="22"/>
        </w:rPr>
        <w:t xml:space="preserve"> jak je tato uvedena na příslušném daňovém dokladu, zaokrouhlenou na celé koruny nahoru, uhradí objednatel za zhotovitele správci daně zhotovitele v pětadvacetidenní lhůtě po skončení kalendářního měsíce, v němž bylo uskutečněno zdanitelné plnění. Tato platba bude směřována na depozitní účet správce daně, přičemž předčíslí účtu je 80039, </w:t>
      </w:r>
      <w:r w:rsidR="00C036CA">
        <w:rPr>
          <w:rFonts w:ascii="Arial" w:hAnsi="Arial" w:cs="Arial"/>
          <w:bCs/>
          <w:sz w:val="22"/>
        </w:rPr>
        <w:t xml:space="preserve">matriková část účtu je </w:t>
      </w:r>
      <w:r w:rsidR="003111A6" w:rsidRPr="008002F7">
        <w:rPr>
          <w:rFonts w:ascii="Arial" w:hAnsi="Arial" w:cs="Arial"/>
          <w:bCs/>
          <w:sz w:val="22"/>
          <w:highlight w:val="lightGray"/>
        </w:rPr>
        <w:t>XXXXXXXX</w:t>
      </w:r>
      <w:r w:rsidRPr="009A50B9">
        <w:rPr>
          <w:rFonts w:ascii="Arial" w:hAnsi="Arial" w:cs="Arial"/>
          <w:bCs/>
          <w:sz w:val="22"/>
        </w:rPr>
        <w:t xml:space="preserve"> a kód banky je 0710. Platba bude provedena s uvedením variabilního symbolu </w:t>
      </w:r>
      <w:r w:rsidR="00FD7F47" w:rsidRPr="008002F7">
        <w:rPr>
          <w:rFonts w:ascii="Arial" w:hAnsi="Arial" w:cs="Arial"/>
          <w:bCs/>
          <w:sz w:val="22"/>
          <w:highlight w:val="lightGray"/>
        </w:rPr>
        <w:t>XXXXXXXX</w:t>
      </w:r>
      <w:r w:rsidR="00C036CA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(IČO zhotovitele), </w:t>
      </w:r>
      <w:r w:rsidRPr="00A66CB4">
        <w:rPr>
          <w:rFonts w:ascii="Arial" w:hAnsi="Arial" w:cs="Arial"/>
          <w:bCs/>
          <w:spacing w:val="-4"/>
          <w:sz w:val="22"/>
        </w:rPr>
        <w:t>specifického symbolu 70890749 (IČO objednatele), konstantního symbolu 1148; ve zprávě pro příjemce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4"/>
          <w:sz w:val="22"/>
        </w:rPr>
        <w:t xml:space="preserve">platby bude uvedena informace o dni uskutečnění zdanitelného plnění ve tvaru DD/MM/RRRR-P, </w:t>
      </w:r>
      <w:r w:rsidRPr="00A66CB4">
        <w:rPr>
          <w:rFonts w:ascii="Arial" w:hAnsi="Arial" w:cs="Arial"/>
          <w:bCs/>
          <w:spacing w:val="-4"/>
          <w:sz w:val="22"/>
        </w:rPr>
        <w:t>kde DD je proměnná číselně označující den, MM proměnná číselně označující měsíc a RRRR proměnná</w:t>
      </w:r>
      <w:r w:rsidRPr="009A50B9">
        <w:rPr>
          <w:rFonts w:ascii="Arial" w:hAnsi="Arial" w:cs="Arial"/>
          <w:bCs/>
          <w:sz w:val="22"/>
        </w:rPr>
        <w:t xml:space="preserve"> číselně označující rok.</w:t>
      </w:r>
    </w:p>
    <w:p w14:paraId="324B5EF7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1086F6E9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76AF7">
        <w:rPr>
          <w:rFonts w:ascii="Arial" w:hAnsi="Arial" w:cs="Arial"/>
          <w:bCs/>
          <w:spacing w:val="-4"/>
          <w:sz w:val="22"/>
        </w:rPr>
        <w:t>Dojde-li ke změně místní příslušnosti správce daně zhotovitele, předloží zhotovitel bez jakéhokoliv</w:t>
      </w:r>
      <w:r w:rsidRPr="009A50B9">
        <w:rPr>
          <w:rFonts w:ascii="Arial" w:hAnsi="Arial" w:cs="Arial"/>
          <w:bCs/>
          <w:sz w:val="22"/>
        </w:rPr>
        <w:t xml:space="preserve"> odkladu objednateli návrh na uzavření dodatku této smlouvy, kterým bude aktualizována matriková </w:t>
      </w:r>
      <w:r w:rsidRPr="00A76AF7">
        <w:rPr>
          <w:rFonts w:ascii="Arial" w:hAnsi="Arial" w:cs="Arial"/>
          <w:bCs/>
          <w:spacing w:val="4"/>
          <w:sz w:val="22"/>
        </w:rPr>
        <w:t>část účtu správce daně uvedená v předchozím odstavci. Objednatel se zavazuje takový dodatek se zhotovitelem</w:t>
      </w:r>
      <w:r w:rsidRPr="009A50B9">
        <w:rPr>
          <w:rFonts w:ascii="Arial" w:hAnsi="Arial" w:cs="Arial"/>
          <w:bCs/>
          <w:sz w:val="22"/>
        </w:rPr>
        <w:t xml:space="preserve"> bez zbytečného odkladu uzavřít.</w:t>
      </w:r>
    </w:p>
    <w:p w14:paraId="24BAFF92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34EB3CFC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Objednatel sdělí zhotoviteli informaci o provedení úhrady daně z přidané hodnoty za zhotovitele. Sdělení objednatel učiní v desetidenní lhůtě ode dne realizace platby, a to formou prokazatelně doručeného listinného dokumentu, nebo formou datové zprávy odeslané prostřednictvím datové schránky. Ve sdělení zhotoviteli objednatel uvede následující údaje: číslo příslušného daňového </w:t>
      </w:r>
      <w:r w:rsidRPr="00A76AF7">
        <w:rPr>
          <w:rFonts w:ascii="Arial" w:hAnsi="Arial" w:cs="Arial"/>
          <w:bCs/>
          <w:spacing w:val="-4"/>
          <w:sz w:val="22"/>
        </w:rPr>
        <w:t>dokladu, výši zaplacené daně, datum platby, údaje o účtu správce daně (předčíslí, matriková část, kód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76AF7">
        <w:rPr>
          <w:rFonts w:ascii="Arial" w:hAnsi="Arial" w:cs="Arial"/>
          <w:bCs/>
          <w:spacing w:val="-2"/>
          <w:sz w:val="22"/>
        </w:rPr>
        <w:t>banky), variabilní symbol, specifický symbol, konstantní symbol a údaj uvedený ve zprávě pro příjemce</w:t>
      </w:r>
      <w:r w:rsidRPr="009A50B9">
        <w:rPr>
          <w:rFonts w:ascii="Arial" w:hAnsi="Arial" w:cs="Arial"/>
          <w:bCs/>
          <w:sz w:val="22"/>
        </w:rPr>
        <w:t xml:space="preserve"> platby.</w:t>
      </w:r>
    </w:p>
    <w:p w14:paraId="3F8F6B2F" w14:textId="77777777" w:rsidR="00351E8D" w:rsidRDefault="00351E8D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7C0FC988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Zhotovitel tímto jako plátce daně z přidané hodnoty, který z titulu plnění dle této smlouvy bude pro objednatele uskutečňovat zdanitelná plnění, prohlašuje: </w:t>
      </w:r>
    </w:p>
    <w:p w14:paraId="04B34FFC" w14:textId="77777777" w:rsidR="00E82DEF" w:rsidRPr="009A50B9" w:rsidRDefault="00E82DEF" w:rsidP="00E82DEF">
      <w:pPr>
        <w:pStyle w:val="Odstavecseseznamem"/>
        <w:rPr>
          <w:rFonts w:ascii="Arial" w:hAnsi="Arial" w:cs="Arial"/>
          <w:bCs/>
        </w:rPr>
      </w:pPr>
    </w:p>
    <w:p w14:paraId="6E102779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není dlužníkem ve smyslu ustanovení zákona č. 280/2009 Sb., daňového řádu, tedy, že není daňovým subj</w:t>
      </w:r>
      <w:r w:rsidR="002A51C6">
        <w:rPr>
          <w:rFonts w:ascii="Arial" w:hAnsi="Arial" w:cs="Arial"/>
          <w:bCs/>
          <w:sz w:val="22"/>
        </w:rPr>
        <w:t>ektem s neuhrazeným nedoplatkem;</w:t>
      </w:r>
    </w:p>
    <w:p w14:paraId="7CC73E3F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že daň z přidané hodnoty na výstupu z titulu plnění dle této smlouvy bude přiznávat ke dni uskutečnění zdanitelných plnění nebo ke dni přijetí </w:t>
      </w:r>
      <w:r w:rsidR="003012CD" w:rsidRPr="009A50B9">
        <w:rPr>
          <w:rFonts w:ascii="Arial" w:hAnsi="Arial" w:cs="Arial"/>
          <w:bCs/>
          <w:sz w:val="22"/>
        </w:rPr>
        <w:t>úplat, a to</w:t>
      </w:r>
      <w:r w:rsidRPr="009A50B9">
        <w:rPr>
          <w:rFonts w:ascii="Arial" w:hAnsi="Arial" w:cs="Arial"/>
          <w:bCs/>
          <w:sz w:val="22"/>
        </w:rPr>
        <w:t xml:space="preserve"> vždy k tomu dni, který nastane dříve, pokud zákon o dani z přidané hodnoty nestanoví jinak;</w:t>
      </w:r>
    </w:p>
    <w:p w14:paraId="02ABE94E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A76AF7">
        <w:rPr>
          <w:rFonts w:ascii="Arial" w:hAnsi="Arial" w:cs="Arial"/>
          <w:bCs/>
          <w:spacing w:val="4"/>
          <w:sz w:val="22"/>
        </w:rPr>
        <w:t>že daň z přidané hodnoty z titulu plnění dle této smlouvy bude uvádět v daňových přiznáních za zdaňovací</w:t>
      </w:r>
      <w:r w:rsidRPr="009A50B9">
        <w:rPr>
          <w:rFonts w:ascii="Arial" w:hAnsi="Arial" w:cs="Arial"/>
          <w:bCs/>
          <w:sz w:val="22"/>
        </w:rPr>
        <w:t xml:space="preserve"> období, ve kterých mu vznikla povinnost daň přiznat;</w:t>
      </w:r>
    </w:p>
    <w:p w14:paraId="182216E7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vlastní daňovou povinnost týkající se daně z přidané hodnoty bude správci daně platit ve lhůtě pro podání daňového přiznání;</w:t>
      </w:r>
    </w:p>
    <w:p w14:paraId="6ED54CEC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bude vždy postupovat a jednat takovým způsobem, aby objednateli nevznikla povinnost ručení za daň z přidané hodnoty nezaplacenou zhotovitelem.</w:t>
      </w:r>
    </w:p>
    <w:p w14:paraId="07F4E2A3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58A74614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2A51C6">
        <w:rPr>
          <w:rFonts w:ascii="Arial" w:hAnsi="Arial" w:cs="Arial"/>
          <w:bCs/>
          <w:spacing w:val="-4"/>
          <w:sz w:val="22"/>
        </w:rPr>
        <w:t>Mezi smluvními stranami se výslovně ujednává, že nelze postoupit jiné osobě žádnou pohledávku</w:t>
      </w:r>
      <w:r w:rsidRPr="009A50B9">
        <w:rPr>
          <w:rFonts w:ascii="Arial" w:hAnsi="Arial" w:cs="Arial"/>
          <w:bCs/>
          <w:sz w:val="22"/>
        </w:rPr>
        <w:t xml:space="preserve"> vzniklou na základě této smlouvy; postoupit nelze ani část takové pohledávky.</w:t>
      </w:r>
    </w:p>
    <w:p w14:paraId="24385651" w14:textId="77777777" w:rsidR="00B453AF" w:rsidRPr="009A50B9" w:rsidRDefault="00B453AF" w:rsidP="00B453AF">
      <w:pPr>
        <w:pStyle w:val="Odstavecseseznamem"/>
        <w:rPr>
          <w:rFonts w:ascii="Arial" w:hAnsi="Arial" w:cs="Arial"/>
        </w:rPr>
      </w:pPr>
    </w:p>
    <w:p w14:paraId="20542E3B" w14:textId="77777777" w:rsidR="000128FB" w:rsidRDefault="000128FB">
      <w:pPr>
        <w:spacing w:before="120" w:after="120"/>
        <w:ind w:left="357" w:hanging="357"/>
        <w:jc w:val="center"/>
        <w:rPr>
          <w:rFonts w:ascii="Arial" w:hAnsi="Arial" w:cs="Arial"/>
          <w:b/>
        </w:rPr>
      </w:pPr>
    </w:p>
    <w:p w14:paraId="587E47E0" w14:textId="77777777" w:rsidR="00F77E11" w:rsidRPr="009A50B9" w:rsidRDefault="00F77E11">
      <w:pPr>
        <w:spacing w:before="120" w:after="120"/>
        <w:ind w:left="357" w:hanging="357"/>
        <w:jc w:val="center"/>
        <w:rPr>
          <w:rFonts w:ascii="Arial" w:hAnsi="Arial" w:cs="Arial"/>
          <w:b/>
        </w:rPr>
      </w:pPr>
      <w:r w:rsidRPr="0070081E">
        <w:rPr>
          <w:rFonts w:ascii="Arial" w:hAnsi="Arial" w:cs="Arial"/>
          <w:b/>
        </w:rPr>
        <w:t>Článek 6 – Staveniště</w:t>
      </w:r>
    </w:p>
    <w:p w14:paraId="7F985049" w14:textId="77777777" w:rsidR="00F77E11" w:rsidRPr="000647E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Obvod staveniště je vymezen projektovou dokumentací stavby. Pokud bude zhotovitel potřebovat pro realizaci díla prostor větší, </w:t>
      </w:r>
      <w:r w:rsidR="00AF68E8" w:rsidRPr="009A50B9">
        <w:rPr>
          <w:rFonts w:ascii="Arial" w:hAnsi="Arial" w:cs="Arial"/>
          <w:sz w:val="22"/>
        </w:rPr>
        <w:t xml:space="preserve">obstará </w:t>
      </w:r>
      <w:r w:rsidRPr="009A50B9">
        <w:rPr>
          <w:rFonts w:ascii="Arial" w:hAnsi="Arial" w:cs="Arial"/>
          <w:sz w:val="22"/>
        </w:rPr>
        <w:t>si jej na vlastní náklady</w:t>
      </w:r>
      <w:r w:rsidR="00A9341C" w:rsidRPr="009A50B9">
        <w:rPr>
          <w:rFonts w:ascii="Arial" w:hAnsi="Arial" w:cs="Arial"/>
          <w:sz w:val="22"/>
        </w:rPr>
        <w:t xml:space="preserve"> vč. uzavření nutných smluvních vztahů, souhlasů a rozhodnutí</w:t>
      </w:r>
      <w:r w:rsidRPr="009A50B9">
        <w:t>.</w:t>
      </w:r>
    </w:p>
    <w:p w14:paraId="114D00A6" w14:textId="77777777" w:rsidR="000647E9" w:rsidRPr="009A50B9" w:rsidRDefault="000647E9" w:rsidP="000647E9">
      <w:pPr>
        <w:pStyle w:val="Zkladntextodsazen"/>
        <w:jc w:val="both"/>
        <w:rPr>
          <w:rFonts w:ascii="Arial" w:hAnsi="Arial" w:cs="Arial"/>
          <w:sz w:val="22"/>
        </w:rPr>
      </w:pPr>
    </w:p>
    <w:p w14:paraId="521EAB28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předá zhotoviteli a zhotovitel převezme staveniště nejpozději do</w:t>
      </w:r>
      <w:r w:rsidR="008C6196" w:rsidRPr="009A50B9">
        <w:rPr>
          <w:rFonts w:ascii="Arial" w:hAnsi="Arial" w:cs="Arial"/>
          <w:sz w:val="22"/>
        </w:rPr>
        <w:t xml:space="preserve"> 10 </w:t>
      </w:r>
      <w:r w:rsidRPr="009A50B9">
        <w:rPr>
          <w:rFonts w:ascii="Arial" w:hAnsi="Arial" w:cs="Arial"/>
          <w:sz w:val="22"/>
        </w:rPr>
        <w:t>pracovních dnů od v</w:t>
      </w:r>
      <w:r w:rsidR="00594258" w:rsidRPr="009A50B9">
        <w:rPr>
          <w:rFonts w:ascii="Arial" w:hAnsi="Arial" w:cs="Arial"/>
          <w:sz w:val="22"/>
        </w:rPr>
        <w:t>y</w:t>
      </w:r>
      <w:r w:rsidRPr="009A50B9">
        <w:rPr>
          <w:rFonts w:ascii="Arial" w:hAnsi="Arial" w:cs="Arial"/>
          <w:sz w:val="22"/>
        </w:rPr>
        <w:t>zv</w:t>
      </w:r>
      <w:r w:rsidR="001F6A49" w:rsidRPr="009A50B9">
        <w:rPr>
          <w:rFonts w:ascii="Arial" w:hAnsi="Arial" w:cs="Arial"/>
          <w:sz w:val="22"/>
        </w:rPr>
        <w:t>ání ze strany objednatele</w:t>
      </w:r>
      <w:r w:rsidRPr="009A50B9">
        <w:rPr>
          <w:rFonts w:ascii="Arial" w:hAnsi="Arial" w:cs="Arial"/>
          <w:sz w:val="22"/>
        </w:rPr>
        <w:t>, a to formou oboustranně podepsaného protokolu.</w:t>
      </w:r>
      <w:r w:rsidRPr="009A50B9">
        <w:t xml:space="preserve">  </w:t>
      </w:r>
    </w:p>
    <w:p w14:paraId="7D9908F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2FA4ACA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Nejpozději při předání staveniště budou objednatelem předána zhotoviteli pravomocná rozhodnutí dotčených orgánů státní správy</w:t>
      </w:r>
      <w:r w:rsidR="00E604F6" w:rsidRPr="009A50B9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Bez výše uvedených dokladů není zhotovitel povinen staveniště převzít.</w:t>
      </w:r>
    </w:p>
    <w:p w14:paraId="07141DD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29C9C80E" w14:textId="77777777" w:rsidR="0093574E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B833C0">
        <w:rPr>
          <w:rFonts w:ascii="Arial" w:hAnsi="Arial" w:cs="Arial"/>
          <w:spacing w:val="-4"/>
          <w:sz w:val="22"/>
        </w:rPr>
        <w:t>Zhotovitel bude řádně udržovat veřejné komunikace v prostoru staveniště a jeho okolí</w:t>
      </w:r>
      <w:r w:rsidR="00D763DB" w:rsidRPr="00B833C0">
        <w:rPr>
          <w:rFonts w:ascii="Arial" w:hAnsi="Arial" w:cs="Arial"/>
          <w:spacing w:val="-4"/>
          <w:sz w:val="22"/>
        </w:rPr>
        <w:t xml:space="preserve"> a neprodleně</w:t>
      </w:r>
      <w:r w:rsidR="00D763DB" w:rsidRPr="009A50B9">
        <w:rPr>
          <w:rFonts w:ascii="Arial" w:hAnsi="Arial" w:cs="Arial"/>
          <w:sz w:val="22"/>
        </w:rPr>
        <w:t xml:space="preserve"> odstraní veškerá jejich znečištění a poškození.</w:t>
      </w:r>
    </w:p>
    <w:p w14:paraId="3D0C79BB" w14:textId="77777777" w:rsidR="0093574E" w:rsidRPr="009A50B9" w:rsidRDefault="0093574E" w:rsidP="0093574E">
      <w:pPr>
        <w:pStyle w:val="Zkladntextodsazen"/>
        <w:jc w:val="both"/>
        <w:rPr>
          <w:rFonts w:ascii="Arial" w:hAnsi="Arial" w:cs="Arial"/>
          <w:sz w:val="22"/>
        </w:rPr>
      </w:pPr>
    </w:p>
    <w:p w14:paraId="22A6E110" w14:textId="77777777" w:rsidR="00BB7658" w:rsidRPr="005D167A" w:rsidRDefault="00BB7658" w:rsidP="00BB7658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5D167A">
        <w:rPr>
          <w:rFonts w:ascii="Arial" w:hAnsi="Arial" w:cs="Arial"/>
          <w:sz w:val="22"/>
        </w:rPr>
        <w:t xml:space="preserve">Nejpozději při předání staveniště předá objednatel zhotoviteli odsouhlasenou projektovou </w:t>
      </w:r>
      <w:r w:rsidRPr="00D510A5">
        <w:rPr>
          <w:rFonts w:ascii="Arial" w:hAnsi="Arial" w:cs="Arial"/>
          <w:sz w:val="22"/>
        </w:rPr>
        <w:t>dokumentaci</w:t>
      </w:r>
      <w:r w:rsidR="00016ACF" w:rsidRPr="00D510A5">
        <w:rPr>
          <w:rFonts w:ascii="Arial" w:hAnsi="Arial" w:cs="Arial"/>
          <w:sz w:val="22"/>
        </w:rPr>
        <w:t xml:space="preserve"> pro provádění stavby</w:t>
      </w:r>
      <w:r w:rsidRPr="00D510A5">
        <w:rPr>
          <w:rFonts w:ascii="Arial" w:hAnsi="Arial" w:cs="Arial"/>
          <w:sz w:val="22"/>
        </w:rPr>
        <w:t xml:space="preserve"> ve </w:t>
      </w:r>
      <w:r w:rsidR="00016ACF" w:rsidRPr="00D510A5">
        <w:rPr>
          <w:rFonts w:ascii="Arial" w:hAnsi="Arial" w:cs="Arial"/>
          <w:sz w:val="22"/>
        </w:rPr>
        <w:t>3</w:t>
      </w:r>
      <w:r w:rsidRPr="00D510A5">
        <w:rPr>
          <w:rFonts w:ascii="Arial" w:hAnsi="Arial" w:cs="Arial"/>
          <w:sz w:val="22"/>
        </w:rPr>
        <w:t xml:space="preserve"> vyhotoveních.</w:t>
      </w:r>
      <w:r w:rsidR="00016ACF" w:rsidRPr="00D510A5">
        <w:rPr>
          <w:rFonts w:ascii="Arial" w:hAnsi="Arial" w:cs="Arial"/>
          <w:sz w:val="22"/>
        </w:rPr>
        <w:t xml:space="preserve"> Dále bude předána dokumentace pro stavební povolení v 1 vyhotovení.</w:t>
      </w:r>
    </w:p>
    <w:p w14:paraId="7714EC64" w14:textId="77777777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78BDA067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zabezpečí na vlastní náklad staveniště a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Pr="009A50B9">
        <w:rPr>
          <w:rFonts w:ascii="Arial" w:hAnsi="Arial" w:cs="Arial"/>
          <w:sz w:val="22"/>
        </w:rPr>
        <w:t>vjezd na staveniště, jeho provoz, údržbu, pořádek a čistotu po celou dobu výstavby,</w:t>
      </w:r>
      <w:r w:rsidR="001C5B75" w:rsidRPr="009A50B9">
        <w:rPr>
          <w:rFonts w:ascii="Arial" w:hAnsi="Arial" w:cs="Arial"/>
          <w:sz w:val="22"/>
        </w:rPr>
        <w:t xml:space="preserve"> v souladu s platnými právními předpisy</w:t>
      </w:r>
      <w:r w:rsidRPr="009A50B9">
        <w:rPr>
          <w:rFonts w:ascii="Arial" w:hAnsi="Arial" w:cs="Arial"/>
          <w:sz w:val="22"/>
        </w:rPr>
        <w:t xml:space="preserve">.  Zdroje energií pro realizaci díla si projedná samostatně s jejich správci, případně s orgány státní správy. </w:t>
      </w:r>
      <w:r w:rsidRPr="00B833C0">
        <w:rPr>
          <w:rFonts w:ascii="Arial" w:hAnsi="Arial" w:cs="Arial"/>
          <w:spacing w:val="-4"/>
          <w:sz w:val="22"/>
        </w:rPr>
        <w:t>Totéž učiní i v případě určení skládek materiálů, povolení vybudování objektů zařízení staveniště apod.</w:t>
      </w:r>
      <w:r w:rsidRPr="009A50B9">
        <w:rPr>
          <w:rFonts w:ascii="Arial" w:hAnsi="Arial" w:cs="Arial"/>
          <w:sz w:val="22"/>
        </w:rPr>
        <w:t xml:space="preserve">  </w:t>
      </w:r>
    </w:p>
    <w:p w14:paraId="1DBF74CC" w14:textId="77777777"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</w:rPr>
      </w:pPr>
    </w:p>
    <w:p w14:paraId="54F086CE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odpovědný za veškeré škody způsobené na staveništi do doby předání a převzetí díla a vyklizení staveniště podle obecných </w:t>
      </w:r>
      <w:r w:rsidR="0093574E" w:rsidRPr="009A50B9">
        <w:rPr>
          <w:rFonts w:ascii="Arial" w:hAnsi="Arial" w:cs="Arial"/>
          <w:sz w:val="22"/>
        </w:rPr>
        <w:t>ustanovení</w:t>
      </w:r>
      <w:r w:rsidRPr="009A50B9">
        <w:rPr>
          <w:rFonts w:ascii="Arial" w:hAnsi="Arial" w:cs="Arial"/>
          <w:sz w:val="22"/>
        </w:rPr>
        <w:t xml:space="preserve"> o náhradě škody.</w:t>
      </w:r>
    </w:p>
    <w:p w14:paraId="2A707EBB" w14:textId="77777777"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</w:rPr>
      </w:pPr>
    </w:p>
    <w:p w14:paraId="38BA8302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před započetím prací zabezpečit na svůj náklad vytyčení veškerých stávajících sítí a zařízení a splnit všechny podmínky stanovené ve vyjádření jednotlivých správců těchto zařízení. Za veškeré způsobené škody na stávajícím potrubí, vedení a kabelech nese výhradně a v plném rozsahu odpovědnost zhotovitel.</w:t>
      </w:r>
    </w:p>
    <w:p w14:paraId="6640AA9B" w14:textId="77777777"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14:paraId="59DDF611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v plné míře zodpovídá za bezpečnost a ochranu zdraví všech pracovníků v prostoru </w:t>
      </w:r>
      <w:r w:rsidRPr="00874FE4">
        <w:rPr>
          <w:rFonts w:ascii="Arial" w:hAnsi="Arial" w:cs="Arial"/>
          <w:spacing w:val="-4"/>
          <w:sz w:val="22"/>
        </w:rPr>
        <w:t>staveniště a zabezpečí jejich vybavení ochrannými pracovními pomůckami. Dále se zhotovitel zavazuje</w:t>
      </w:r>
      <w:r w:rsidRPr="009A50B9">
        <w:rPr>
          <w:rFonts w:ascii="Arial" w:hAnsi="Arial" w:cs="Arial"/>
          <w:sz w:val="22"/>
        </w:rPr>
        <w:t xml:space="preserve"> dodržovat hygienické předpisy a podmínky ochrany životního prostředí.</w:t>
      </w:r>
    </w:p>
    <w:p w14:paraId="3335CA63" w14:textId="77777777"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14:paraId="31A1F422" w14:textId="77777777"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14:paraId="2D1F90B9" w14:textId="77777777" w:rsidR="00AC7660" w:rsidRPr="009A50B9" w:rsidRDefault="00AC7660" w:rsidP="00AC7660">
      <w:pPr>
        <w:pStyle w:val="Zkladntextodsazen"/>
        <w:jc w:val="both"/>
        <w:rPr>
          <w:rFonts w:ascii="Arial" w:hAnsi="Arial" w:cs="Arial"/>
          <w:sz w:val="22"/>
        </w:rPr>
      </w:pPr>
    </w:p>
    <w:p w14:paraId="2EFFD0EA" w14:textId="77777777"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se zavazuje vyklidit a vyčistit staveniště do 14 kalendářních dnů od protokolárního </w:t>
      </w:r>
      <w:r w:rsidRPr="00874FE4">
        <w:rPr>
          <w:rFonts w:ascii="Arial" w:hAnsi="Arial" w:cs="Arial"/>
          <w:spacing w:val="-4"/>
          <w:sz w:val="22"/>
        </w:rPr>
        <w:t>předání a převzetí díla, případně jednotlivé části staveniště. Při nedodržení tohoto termínu se zhotovitel</w:t>
      </w:r>
      <w:r w:rsidRPr="009A50B9">
        <w:rPr>
          <w:rFonts w:ascii="Arial" w:hAnsi="Arial" w:cs="Arial"/>
          <w:sz w:val="22"/>
        </w:rPr>
        <w:t xml:space="preserve"> zavazuje uhradit objednateli veškeré náklady a škody, které mu tím vznikly.</w:t>
      </w:r>
    </w:p>
    <w:p w14:paraId="26FE7454" w14:textId="77777777" w:rsidR="00AC7660" w:rsidRDefault="00AC7660" w:rsidP="00AC7660">
      <w:pPr>
        <w:pStyle w:val="Odstavecseseznamem"/>
        <w:rPr>
          <w:rFonts w:ascii="Arial" w:hAnsi="Arial" w:cs="Arial"/>
        </w:rPr>
      </w:pPr>
    </w:p>
    <w:p w14:paraId="0AC193C2" w14:textId="77777777" w:rsidR="00AC7660" w:rsidRPr="00AC7660" w:rsidRDefault="00AC7660" w:rsidP="00AC7660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AC7660">
        <w:rPr>
          <w:rFonts w:ascii="Arial" w:hAnsi="Arial" w:cs="Arial"/>
          <w:spacing w:val="-4"/>
          <w:sz w:val="22"/>
        </w:rPr>
        <w:t>Staveništěm se rozumí obvody stavenišť obou úseků, které jsou vymezeny příslušnou projektovou</w:t>
      </w:r>
      <w:r w:rsidRPr="00AC7660">
        <w:rPr>
          <w:rFonts w:ascii="Arial" w:hAnsi="Arial" w:cs="Arial"/>
          <w:sz w:val="22"/>
        </w:rPr>
        <w:t xml:space="preserve"> dokumentací úseku stavby.</w:t>
      </w:r>
    </w:p>
    <w:p w14:paraId="3F4E39C4" w14:textId="77777777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70AE833" w14:textId="77777777" w:rsidR="00351E8D" w:rsidRDefault="00351E8D">
      <w:pPr>
        <w:pStyle w:val="Zkladntextodsazen"/>
        <w:jc w:val="both"/>
        <w:rPr>
          <w:rFonts w:ascii="Arial" w:hAnsi="Arial" w:cs="Arial"/>
          <w:sz w:val="22"/>
        </w:rPr>
      </w:pPr>
    </w:p>
    <w:p w14:paraId="387AB7C2" w14:textId="77777777" w:rsidR="00F77E11" w:rsidRPr="009A50B9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7 – Provádění díla</w:t>
      </w:r>
    </w:p>
    <w:p w14:paraId="56E84F0A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C1667C">
        <w:rPr>
          <w:rFonts w:ascii="Arial" w:hAnsi="Arial" w:cs="Arial"/>
          <w:sz w:val="22"/>
        </w:rPr>
        <w:t>Zhotovitel je povinen vést po celou dobu provádění díla stavební deník</w:t>
      </w:r>
      <w:r w:rsidRPr="00035C9A">
        <w:rPr>
          <w:rFonts w:ascii="Arial" w:hAnsi="Arial" w:cs="Arial"/>
          <w:spacing w:val="6"/>
          <w:sz w:val="22"/>
        </w:rPr>
        <w:t xml:space="preserve"> </w:t>
      </w:r>
      <w:r w:rsidRPr="00C1667C">
        <w:rPr>
          <w:rFonts w:ascii="Arial" w:hAnsi="Arial" w:cs="Arial"/>
          <w:spacing w:val="6"/>
          <w:sz w:val="22"/>
        </w:rPr>
        <w:t>s denními záznamy o provedených pracích</w:t>
      </w:r>
      <w:r w:rsidR="00D763DB" w:rsidRPr="00C1667C">
        <w:rPr>
          <w:rFonts w:ascii="Arial" w:hAnsi="Arial" w:cs="Arial"/>
          <w:spacing w:val="6"/>
          <w:sz w:val="22"/>
        </w:rPr>
        <w:t xml:space="preserve"> v souladu s</w:t>
      </w:r>
      <w:r w:rsidR="00D1691E" w:rsidRPr="00C1667C">
        <w:rPr>
          <w:rFonts w:ascii="Arial" w:hAnsi="Arial" w:cs="Arial"/>
          <w:spacing w:val="6"/>
          <w:sz w:val="22"/>
        </w:rPr>
        <w:t xml:space="preserve"> přílohou č. </w:t>
      </w:r>
      <w:r w:rsidR="00621C26">
        <w:rPr>
          <w:rFonts w:ascii="Arial" w:hAnsi="Arial" w:cs="Arial"/>
          <w:spacing w:val="6"/>
          <w:sz w:val="22"/>
        </w:rPr>
        <w:t>16</w:t>
      </w:r>
      <w:r w:rsidR="00D1691E" w:rsidRPr="00C1667C">
        <w:rPr>
          <w:rFonts w:ascii="Arial" w:hAnsi="Arial" w:cs="Arial"/>
          <w:spacing w:val="6"/>
          <w:sz w:val="22"/>
        </w:rPr>
        <w:t xml:space="preserve"> </w:t>
      </w:r>
      <w:r w:rsidR="00DF3550" w:rsidRPr="00C1667C">
        <w:rPr>
          <w:rFonts w:ascii="Arial" w:hAnsi="Arial" w:cs="Arial"/>
          <w:spacing w:val="6"/>
          <w:sz w:val="22"/>
        </w:rPr>
        <w:t>V</w:t>
      </w:r>
      <w:r w:rsidR="00D1691E" w:rsidRPr="00C1667C">
        <w:rPr>
          <w:rFonts w:ascii="Arial" w:hAnsi="Arial" w:cs="Arial"/>
          <w:spacing w:val="6"/>
          <w:sz w:val="22"/>
        </w:rPr>
        <w:t>yhlášky</w:t>
      </w:r>
      <w:r w:rsidR="00D763DB" w:rsidRPr="00C1667C">
        <w:rPr>
          <w:rFonts w:ascii="Arial" w:hAnsi="Arial" w:cs="Arial"/>
          <w:spacing w:val="6"/>
          <w:sz w:val="22"/>
        </w:rPr>
        <w:t xml:space="preserve"> </w:t>
      </w:r>
      <w:r w:rsidR="00DF3550" w:rsidRPr="00C1667C">
        <w:rPr>
          <w:rFonts w:ascii="Arial" w:hAnsi="Arial" w:cs="Arial"/>
          <w:spacing w:val="6"/>
          <w:sz w:val="22"/>
        </w:rPr>
        <w:t xml:space="preserve">č. </w:t>
      </w:r>
      <w:r w:rsidR="00D763DB" w:rsidRPr="00C1667C">
        <w:rPr>
          <w:rFonts w:ascii="Arial" w:hAnsi="Arial" w:cs="Arial"/>
          <w:spacing w:val="6"/>
          <w:sz w:val="22"/>
        </w:rPr>
        <w:t>499/2006 Sb.</w:t>
      </w:r>
      <w:r w:rsidR="00D763DB" w:rsidRPr="00035C9A">
        <w:rPr>
          <w:rFonts w:ascii="Arial" w:hAnsi="Arial" w:cs="Arial"/>
          <w:spacing w:val="-6"/>
          <w:sz w:val="22"/>
        </w:rPr>
        <w:t xml:space="preserve"> o dokumentaci staveb</w:t>
      </w:r>
      <w:r w:rsidR="00C77A78" w:rsidRPr="00035C9A">
        <w:rPr>
          <w:rFonts w:ascii="Arial" w:hAnsi="Arial" w:cs="Arial"/>
          <w:spacing w:val="-6"/>
          <w:sz w:val="22"/>
        </w:rPr>
        <w:t xml:space="preserve"> ve znění</w:t>
      </w:r>
      <w:r w:rsidR="00C77A78" w:rsidRPr="009A50B9">
        <w:rPr>
          <w:rFonts w:ascii="Arial" w:hAnsi="Arial" w:cs="Arial"/>
          <w:sz w:val="22"/>
        </w:rPr>
        <w:t xml:space="preserve"> </w:t>
      </w:r>
      <w:r w:rsidR="00C77A78" w:rsidRPr="00035C9A">
        <w:rPr>
          <w:rFonts w:ascii="Arial" w:hAnsi="Arial" w:cs="Arial"/>
          <w:spacing w:val="6"/>
          <w:sz w:val="22"/>
        </w:rPr>
        <w:t>pozdějších předpisů</w:t>
      </w:r>
      <w:r w:rsidR="00D763DB" w:rsidRPr="00035C9A">
        <w:rPr>
          <w:rFonts w:ascii="Arial" w:hAnsi="Arial" w:cs="Arial"/>
          <w:spacing w:val="6"/>
          <w:sz w:val="22"/>
        </w:rPr>
        <w:t>.</w:t>
      </w:r>
      <w:r w:rsidRPr="00035C9A">
        <w:rPr>
          <w:rFonts w:ascii="Arial" w:hAnsi="Arial" w:cs="Arial"/>
          <w:spacing w:val="6"/>
          <w:sz w:val="22"/>
        </w:rPr>
        <w:t xml:space="preserve"> Do stavebního deníku budou zapisovány veškeré skutečnosti rozhodující</w:t>
      </w:r>
      <w:r w:rsidRPr="009A50B9">
        <w:rPr>
          <w:rFonts w:ascii="Arial" w:hAnsi="Arial" w:cs="Arial"/>
          <w:sz w:val="22"/>
        </w:rPr>
        <w:t xml:space="preserve"> pro provedení díla, časov</w:t>
      </w:r>
      <w:r w:rsidR="00D763DB" w:rsidRPr="009A50B9">
        <w:rPr>
          <w:rFonts w:ascii="Arial" w:hAnsi="Arial" w:cs="Arial"/>
          <w:sz w:val="22"/>
        </w:rPr>
        <w:t>ý</w:t>
      </w:r>
      <w:r w:rsidRPr="009A50B9">
        <w:rPr>
          <w:rFonts w:ascii="Arial" w:hAnsi="Arial" w:cs="Arial"/>
          <w:sz w:val="22"/>
        </w:rPr>
        <w:t xml:space="preserve"> postup prací a jejich jakosti, podmínky bezpečnosti práce a technických zařízení a údaje důležité pro posouzení rozsahu a hospodárnosti stavby. V pracovní době bude </w:t>
      </w:r>
      <w:r w:rsidRPr="00035C9A">
        <w:rPr>
          <w:rFonts w:ascii="Arial" w:hAnsi="Arial" w:cs="Arial"/>
          <w:spacing w:val="-4"/>
          <w:sz w:val="22"/>
        </w:rPr>
        <w:t>stavební deník trvale přístupný zástupcům objednatele na pracovišti zhotovitele (tj. na místě provádění</w:t>
      </w:r>
      <w:r w:rsidRPr="009A50B9">
        <w:rPr>
          <w:rFonts w:ascii="Arial" w:hAnsi="Arial" w:cs="Arial"/>
          <w:sz w:val="22"/>
        </w:rPr>
        <w:t xml:space="preserve"> </w:t>
      </w:r>
      <w:r w:rsidRPr="00035C9A">
        <w:rPr>
          <w:rFonts w:ascii="Arial" w:hAnsi="Arial" w:cs="Arial"/>
          <w:spacing w:val="6"/>
          <w:sz w:val="22"/>
        </w:rPr>
        <w:t xml:space="preserve">díla). Vedení deníku končí dnem odstranění poslední vady oznámené (reklamované) </w:t>
      </w:r>
      <w:r w:rsidRPr="00035C9A">
        <w:rPr>
          <w:rFonts w:ascii="Arial" w:hAnsi="Arial" w:cs="Arial"/>
          <w:spacing w:val="6"/>
          <w:sz w:val="22"/>
        </w:rPr>
        <w:lastRenderedPageBreak/>
        <w:t>v</w:t>
      </w:r>
      <w:r w:rsidR="00B101F2">
        <w:rPr>
          <w:rFonts w:ascii="Arial" w:hAnsi="Arial" w:cs="Arial"/>
          <w:spacing w:val="6"/>
          <w:sz w:val="22"/>
        </w:rPr>
        <w:t> </w:t>
      </w:r>
      <w:r w:rsidRPr="00035C9A">
        <w:rPr>
          <w:rFonts w:ascii="Arial" w:hAnsi="Arial" w:cs="Arial"/>
          <w:spacing w:val="6"/>
          <w:sz w:val="22"/>
        </w:rPr>
        <w:t>zápise</w:t>
      </w:r>
      <w:r w:rsidR="00B101F2">
        <w:rPr>
          <w:rFonts w:ascii="Arial" w:hAnsi="Arial" w:cs="Arial"/>
          <w:spacing w:val="6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o</w:t>
      </w:r>
      <w:r w:rsidR="00B101F2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 xml:space="preserve">předání a převzetí stavby. Ve stavebním deníku je zakázáno přepisovat, škrtat a vytrhávat z něj </w:t>
      </w:r>
      <w:r w:rsidRPr="00104194">
        <w:rPr>
          <w:rFonts w:ascii="Arial" w:hAnsi="Arial" w:cs="Arial"/>
          <w:spacing w:val="-2"/>
          <w:sz w:val="22"/>
        </w:rPr>
        <w:t>stránky. Do stavebního deníku jsou mimo stavbyvedoucího zhotovitele oprávněni nahlížet, či zapisovat</w:t>
      </w:r>
      <w:r w:rsidRPr="009A50B9">
        <w:rPr>
          <w:rFonts w:ascii="Arial" w:hAnsi="Arial" w:cs="Arial"/>
          <w:sz w:val="22"/>
        </w:rPr>
        <w:t xml:space="preserve"> </w:t>
      </w:r>
      <w:r w:rsidRPr="00104194">
        <w:rPr>
          <w:rFonts w:ascii="Arial" w:hAnsi="Arial" w:cs="Arial"/>
          <w:spacing w:val="-2"/>
          <w:sz w:val="22"/>
        </w:rPr>
        <w:t xml:space="preserve">do něho pověření zástupci objednatele, osoby vykonávající funkce </w:t>
      </w:r>
      <w:r w:rsidR="00AA3933" w:rsidRPr="00104194">
        <w:rPr>
          <w:rFonts w:ascii="Arial" w:hAnsi="Arial" w:cs="Arial"/>
          <w:spacing w:val="-2"/>
          <w:sz w:val="22"/>
        </w:rPr>
        <w:t>TD</w:t>
      </w:r>
      <w:r w:rsidRPr="00104194">
        <w:rPr>
          <w:rFonts w:ascii="Arial" w:hAnsi="Arial" w:cs="Arial"/>
          <w:spacing w:val="-2"/>
          <w:sz w:val="22"/>
        </w:rPr>
        <w:t>, koordinátor BOZP</w:t>
      </w:r>
      <w:r w:rsidR="001F5D87" w:rsidRPr="00104194">
        <w:rPr>
          <w:rFonts w:ascii="Arial" w:hAnsi="Arial" w:cs="Arial"/>
          <w:spacing w:val="-2"/>
          <w:sz w:val="22"/>
        </w:rPr>
        <w:t xml:space="preserve"> na staveništi</w:t>
      </w:r>
      <w:r w:rsidRPr="009A50B9">
        <w:rPr>
          <w:rFonts w:ascii="Arial" w:hAnsi="Arial" w:cs="Arial"/>
          <w:sz w:val="22"/>
        </w:rPr>
        <w:t xml:space="preserve"> a autorský dozor projektanta, popř. osoby jimi pověřené.</w:t>
      </w:r>
    </w:p>
    <w:p w14:paraId="292D0A00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FE573E6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Po celou dobu provádění díla zajišťuje objednatel výkon funkce autorského dozoru projektanta, technického dozoru</w:t>
      </w:r>
      <w:r w:rsidR="001F5D87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a koordinátora BOZP</w:t>
      </w:r>
      <w:r w:rsidR="00DC742F" w:rsidRPr="009A50B9">
        <w:rPr>
          <w:rFonts w:ascii="Arial" w:hAnsi="Arial" w:cs="Arial"/>
          <w:sz w:val="22"/>
        </w:rPr>
        <w:t xml:space="preserve"> </w:t>
      </w:r>
      <w:r w:rsidR="001F5D87" w:rsidRPr="009A50B9">
        <w:rPr>
          <w:rFonts w:ascii="Arial" w:hAnsi="Arial" w:cs="Arial"/>
          <w:sz w:val="22"/>
        </w:rPr>
        <w:t xml:space="preserve">na staveništi prostřednictvím těchto osob: </w:t>
      </w:r>
    </w:p>
    <w:p w14:paraId="609C067C" w14:textId="77777777" w:rsidR="00F77E11" w:rsidRPr="001C74E5" w:rsidRDefault="00F77E11">
      <w:pPr>
        <w:pStyle w:val="Zkladntextodsazen21"/>
        <w:rPr>
          <w:rFonts w:ascii="Arial" w:hAnsi="Arial" w:cs="Arial"/>
          <w:sz w:val="22"/>
        </w:rPr>
      </w:pPr>
    </w:p>
    <w:p w14:paraId="5CB1AB45" w14:textId="77777777" w:rsidR="00F77E11" w:rsidRDefault="00F77E11" w:rsidP="00EE08B4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  <w:r w:rsidRPr="001C74E5">
        <w:rPr>
          <w:rFonts w:ascii="Arial" w:hAnsi="Arial" w:cs="Arial"/>
          <w:sz w:val="22"/>
        </w:rPr>
        <w:t xml:space="preserve">Technický dozor: </w:t>
      </w:r>
      <w:r w:rsidRPr="001C74E5">
        <w:rPr>
          <w:rFonts w:ascii="Arial" w:hAnsi="Arial" w:cs="Arial"/>
          <w:sz w:val="22"/>
        </w:rPr>
        <w:tab/>
      </w:r>
      <w:r w:rsidR="000647E9" w:rsidRPr="001C74E5">
        <w:rPr>
          <w:rFonts w:ascii="Arial" w:hAnsi="Arial" w:cs="Arial"/>
          <w:i/>
          <w:sz w:val="22"/>
        </w:rPr>
        <w:t xml:space="preserve">bude </w:t>
      </w:r>
      <w:r w:rsidR="006C0D00" w:rsidRPr="001C74E5">
        <w:rPr>
          <w:rFonts w:ascii="Arial" w:hAnsi="Arial" w:cs="Arial"/>
          <w:i/>
          <w:sz w:val="22"/>
        </w:rPr>
        <w:t xml:space="preserve">doplněn před podpisem smlouvy nebo </w:t>
      </w:r>
      <w:r w:rsidR="000647E9" w:rsidRPr="001C74E5">
        <w:rPr>
          <w:rFonts w:ascii="Arial" w:hAnsi="Arial" w:cs="Arial"/>
          <w:i/>
          <w:sz w:val="22"/>
        </w:rPr>
        <w:t>při předání staveniště</w:t>
      </w:r>
    </w:p>
    <w:p w14:paraId="2704694F" w14:textId="77777777" w:rsidR="001C74E5" w:rsidRPr="001C74E5" w:rsidRDefault="001C74E5" w:rsidP="00EE08B4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</w:p>
    <w:p w14:paraId="6F48BD1C" w14:textId="77777777" w:rsidR="00B101F2" w:rsidRDefault="00F77E11" w:rsidP="006432A5">
      <w:pPr>
        <w:pStyle w:val="Zkladntextodsazen21"/>
        <w:ind w:left="2835" w:hanging="2835"/>
        <w:rPr>
          <w:rFonts w:ascii="Arial" w:hAnsi="Arial" w:cs="Arial"/>
          <w:sz w:val="22"/>
        </w:rPr>
      </w:pPr>
      <w:r w:rsidRPr="001C74E5">
        <w:rPr>
          <w:rFonts w:ascii="Arial" w:hAnsi="Arial" w:cs="Arial"/>
          <w:sz w:val="22"/>
        </w:rPr>
        <w:t>Autorský dozor projektanta:</w:t>
      </w:r>
      <w:r w:rsidRPr="001C74E5">
        <w:rPr>
          <w:rFonts w:ascii="Arial" w:hAnsi="Arial" w:cs="Arial"/>
          <w:sz w:val="22"/>
        </w:rPr>
        <w:tab/>
      </w:r>
      <w:r w:rsidR="00016ACF">
        <w:rPr>
          <w:rFonts w:ascii="Arial" w:hAnsi="Arial" w:cs="Arial"/>
          <w:sz w:val="22"/>
        </w:rPr>
        <w:t xml:space="preserve">Ing. Vladimír Pravda, </w:t>
      </w:r>
      <w:r w:rsidR="00016ACF">
        <w:rPr>
          <w:rFonts w:ascii="Arial" w:eastAsia="MS Mincho" w:hAnsi="Arial" w:cs="Arial"/>
          <w:spacing w:val="-4"/>
          <w:sz w:val="22"/>
        </w:rPr>
        <w:t>TRANSCONSULT s.r.o.,</w:t>
      </w:r>
      <w:r w:rsidR="00B101F2">
        <w:rPr>
          <w:rFonts w:ascii="Arial" w:hAnsi="Arial" w:cs="Arial"/>
          <w:sz w:val="22"/>
        </w:rPr>
        <w:t xml:space="preserve">IČO </w:t>
      </w:r>
      <w:r w:rsidR="00016ACF" w:rsidRPr="00016ACF">
        <w:rPr>
          <w:rFonts w:ascii="Arial" w:hAnsi="Arial" w:cs="Arial"/>
          <w:sz w:val="22"/>
        </w:rPr>
        <w:t>474</w:t>
      </w:r>
      <w:r w:rsidR="00016ACF">
        <w:rPr>
          <w:rFonts w:ascii="Arial" w:hAnsi="Arial" w:cs="Arial"/>
          <w:sz w:val="22"/>
        </w:rPr>
        <w:t xml:space="preserve"> </w:t>
      </w:r>
      <w:r w:rsidR="00016ACF" w:rsidRPr="00016ACF">
        <w:rPr>
          <w:rFonts w:ascii="Arial" w:hAnsi="Arial" w:cs="Arial"/>
          <w:sz w:val="22"/>
        </w:rPr>
        <w:t>55</w:t>
      </w:r>
      <w:r w:rsidR="00016ACF">
        <w:rPr>
          <w:rFonts w:ascii="Arial" w:hAnsi="Arial" w:cs="Arial"/>
          <w:sz w:val="22"/>
        </w:rPr>
        <w:t xml:space="preserve"> </w:t>
      </w:r>
      <w:r w:rsidR="00016ACF" w:rsidRPr="00016ACF">
        <w:rPr>
          <w:rFonts w:ascii="Arial" w:hAnsi="Arial" w:cs="Arial"/>
          <w:sz w:val="22"/>
        </w:rPr>
        <w:t xml:space="preserve">292 </w:t>
      </w:r>
      <w:r w:rsidR="00B101F2">
        <w:rPr>
          <w:rFonts w:ascii="Arial" w:hAnsi="Arial" w:cs="Arial"/>
          <w:sz w:val="22"/>
        </w:rPr>
        <w:t xml:space="preserve"> </w:t>
      </w:r>
    </w:p>
    <w:p w14:paraId="548BCAF7" w14:textId="77777777" w:rsidR="00B101F2" w:rsidRDefault="00B101F2" w:rsidP="00B101F2">
      <w:pPr>
        <w:pStyle w:val="Zkladntextodsazen21"/>
        <w:ind w:left="2835" w:firstLine="0"/>
        <w:rPr>
          <w:rFonts w:ascii="Arial" w:hAnsi="Arial" w:cs="Arial"/>
          <w:sz w:val="22"/>
        </w:rPr>
      </w:pPr>
    </w:p>
    <w:p w14:paraId="11F63FDF" w14:textId="77777777" w:rsidR="00F77E11" w:rsidRDefault="00F77E11" w:rsidP="00EE08B4">
      <w:pPr>
        <w:pStyle w:val="Zkladntextodsazen21"/>
        <w:tabs>
          <w:tab w:val="left" w:pos="2835"/>
        </w:tabs>
        <w:rPr>
          <w:rFonts w:ascii="Arial" w:hAnsi="Arial"/>
          <w:i/>
          <w:sz w:val="22"/>
        </w:rPr>
      </w:pPr>
      <w:r w:rsidRPr="009A50B9">
        <w:rPr>
          <w:rFonts w:ascii="Arial" w:hAnsi="Arial" w:cs="Arial"/>
          <w:sz w:val="22"/>
        </w:rPr>
        <w:t>Koordinátor BOZP:</w:t>
      </w:r>
      <w:r w:rsidRPr="009A50B9">
        <w:rPr>
          <w:rFonts w:ascii="Arial" w:hAnsi="Arial" w:cs="Arial"/>
          <w:sz w:val="22"/>
        </w:rPr>
        <w:tab/>
      </w:r>
      <w:r w:rsidR="006C0D00" w:rsidRPr="006C0D00">
        <w:rPr>
          <w:rFonts w:ascii="Arial" w:hAnsi="Arial"/>
          <w:i/>
          <w:sz w:val="22"/>
        </w:rPr>
        <w:t>bude doplněn před podpisem smlouvy nebo při předání staveniště</w:t>
      </w:r>
    </w:p>
    <w:p w14:paraId="2EFD1532" w14:textId="77777777" w:rsidR="001C74E5" w:rsidRPr="009A50B9" w:rsidRDefault="001C74E5" w:rsidP="00EE08B4">
      <w:pPr>
        <w:pStyle w:val="Zkladntextodsazen21"/>
        <w:tabs>
          <w:tab w:val="left" w:pos="2835"/>
        </w:tabs>
        <w:rPr>
          <w:rFonts w:ascii="Arial" w:hAnsi="Arial"/>
          <w:i/>
          <w:sz w:val="22"/>
        </w:rPr>
      </w:pPr>
    </w:p>
    <w:p w14:paraId="3E22E812" w14:textId="77777777" w:rsidR="00DC742F" w:rsidRPr="009A50B9" w:rsidRDefault="00DC742F">
      <w:pPr>
        <w:pStyle w:val="Zkladntextodsazen21"/>
        <w:ind w:left="0" w:firstLine="0"/>
        <w:rPr>
          <w:rFonts w:ascii="Arial" w:hAnsi="Arial"/>
          <w:sz w:val="22"/>
        </w:rPr>
      </w:pPr>
    </w:p>
    <w:p w14:paraId="5C2DCA43" w14:textId="77777777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  <w:r w:rsidRPr="009A50B9">
        <w:rPr>
          <w:rFonts w:ascii="Arial" w:hAnsi="Arial"/>
          <w:sz w:val="22"/>
        </w:rPr>
        <w:t>Technický dozor zejména:</w:t>
      </w:r>
    </w:p>
    <w:p w14:paraId="63B5505E" w14:textId="77777777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</w:p>
    <w:p w14:paraId="3DD912CB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 xml:space="preserve">Průběžně sleduje, zda jsou práce prováděny podle schváleného projektu, podle smlouvy o dílo, </w:t>
      </w:r>
      <w:r w:rsidR="002A0B88" w:rsidRPr="009A50B9">
        <w:t xml:space="preserve">platných </w:t>
      </w:r>
      <w:r w:rsidRPr="009A50B9">
        <w:t>technických norem, rozhodnutí státní správy a jiných předpisů.</w:t>
      </w:r>
    </w:p>
    <w:p w14:paraId="4BB2DE1F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rFonts w:cs="Arial"/>
          <w:spacing w:val="4"/>
          <w:szCs w:val="22"/>
        </w:rPr>
        <w:t xml:space="preserve">Je povinen zhotovitele neprodleně písemně upozornit (např. zápisem do stavebního deníku) na nedostatky zjištěné v průběhu </w:t>
      </w:r>
      <w:r w:rsidR="00DF3550" w:rsidRPr="00C33316">
        <w:rPr>
          <w:rFonts w:cs="Arial"/>
          <w:spacing w:val="4"/>
          <w:szCs w:val="22"/>
        </w:rPr>
        <w:t xml:space="preserve">provádění </w:t>
      </w:r>
      <w:r w:rsidRPr="00C33316">
        <w:rPr>
          <w:rFonts w:cs="Arial"/>
          <w:spacing w:val="4"/>
          <w:szCs w:val="22"/>
        </w:rPr>
        <w:t>prací a stanovit zhotoviteli lhůtu</w:t>
      </w:r>
      <w:r w:rsidRPr="009A50B9">
        <w:rPr>
          <w:rFonts w:cs="Arial"/>
          <w:szCs w:val="22"/>
        </w:rPr>
        <w:t xml:space="preserve"> pro odstranění vzniklých závad. Zhotovitel je povinen činit neprodleně veškerá potřebná opatření k odstranění vytknutých závad. V případě, že zhotovitel vytknuté vady ve </w:t>
      </w:r>
      <w:r w:rsidR="002A0B88" w:rsidRPr="009A50B9">
        <w:rPr>
          <w:rFonts w:cs="Arial"/>
          <w:szCs w:val="22"/>
        </w:rPr>
        <w:t>stanovené lhůtě</w:t>
      </w:r>
      <w:r w:rsidRPr="009A50B9">
        <w:rPr>
          <w:rFonts w:cs="Arial"/>
          <w:szCs w:val="22"/>
        </w:rPr>
        <w:t xml:space="preserve"> neodstraní, je objednatel oprávněn </w:t>
      </w:r>
      <w:r w:rsidR="00D97012" w:rsidRPr="009A50B9">
        <w:rPr>
          <w:rFonts w:cs="Arial"/>
          <w:szCs w:val="22"/>
        </w:rPr>
        <w:t>nárokovat smluvní pokutu</w:t>
      </w:r>
      <w:r w:rsidRPr="009A50B9">
        <w:rPr>
          <w:rFonts w:cs="Arial"/>
          <w:szCs w:val="22"/>
        </w:rPr>
        <w:t xml:space="preserve"> </w:t>
      </w:r>
      <w:r w:rsidR="00D97012" w:rsidRPr="009A50B9">
        <w:rPr>
          <w:rFonts w:cs="Arial"/>
          <w:szCs w:val="22"/>
        </w:rPr>
        <w:t>dle</w:t>
      </w:r>
      <w:r w:rsidRPr="009A50B9">
        <w:rPr>
          <w:rFonts w:cs="Arial"/>
          <w:szCs w:val="22"/>
        </w:rPr>
        <w:t> čl. 11.</w:t>
      </w:r>
      <w:r w:rsidR="00A87B3F" w:rsidRPr="009A50B9">
        <w:rPr>
          <w:rFonts w:cs="Arial"/>
          <w:szCs w:val="22"/>
        </w:rPr>
        <w:t>1</w:t>
      </w:r>
      <w:r w:rsidRPr="009A50B9">
        <w:rPr>
          <w:rFonts w:cs="Arial"/>
          <w:szCs w:val="22"/>
        </w:rPr>
        <w:t>.</w:t>
      </w:r>
      <w:r w:rsidR="00AC26EE" w:rsidRPr="009A50B9">
        <w:rPr>
          <w:rFonts w:cs="Arial"/>
          <w:szCs w:val="22"/>
        </w:rPr>
        <w:t>4</w:t>
      </w:r>
      <w:r w:rsidR="00A87B3F" w:rsidRPr="009A50B9">
        <w:rPr>
          <w:rFonts w:cs="Arial"/>
          <w:szCs w:val="22"/>
        </w:rPr>
        <w:t>.</w:t>
      </w:r>
    </w:p>
    <w:p w14:paraId="28002614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Přebírá dodávky stavebních prací a celé dílo podle této smlouvy a potvrzuje soupisy provedených prací a zjišťovací protokoly.</w:t>
      </w:r>
      <w:r w:rsidR="00D97012" w:rsidRPr="009A50B9">
        <w:t xml:space="preserve"> Účastní se prováděných zkoušek zhotovitelem, provádí kontrolu zakrývaných prací.</w:t>
      </w:r>
    </w:p>
    <w:p w14:paraId="28C18670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spacing w:val="2"/>
        </w:rPr>
        <w:t xml:space="preserve">Je zmocněn projednávat drobné změny projektové dokumentace a materiálu, které nemají vliv </w:t>
      </w:r>
      <w:r w:rsidRPr="009A50B9">
        <w:t>na cenu díla a musí následně písemně předložit k odsouhlasení objednateli.</w:t>
      </w:r>
    </w:p>
    <w:p w14:paraId="234F40DE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 xml:space="preserve">Je oprávněn dát </w:t>
      </w:r>
      <w:r w:rsidR="00D97012" w:rsidRPr="009A50B9">
        <w:t xml:space="preserve">zhotoviteli </w:t>
      </w:r>
      <w:r w:rsidRPr="009A50B9">
        <w:t xml:space="preserve">příkaz přerušit práci, pokud odpovědný zástupce zhotovitele není </w:t>
      </w:r>
      <w:r w:rsidRPr="00C33316">
        <w:rPr>
          <w:spacing w:val="-4"/>
        </w:rPr>
        <w:t>dosažitelný a je-li ohroženo zdraví pracovníků nebo hrozí vznik hmotné škody. Není však oprávněn</w:t>
      </w:r>
      <w:r w:rsidRPr="009A50B9">
        <w:t xml:space="preserve"> zasahovat do hospodářské činnosti zhotovitele.</w:t>
      </w:r>
    </w:p>
    <w:p w14:paraId="327857BF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Pravidelně kontroluje a svým podpisem potvrzuje stavební deník.</w:t>
      </w:r>
    </w:p>
    <w:p w14:paraId="4DCAFEB9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F9ACBDB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Zápis zapsaný ve stavebním deníku, podepsaný stavbyvedoucím a TD, je důkazem o zapsané skutečnosti a je podkladem pro případné smluvní úpravy.</w:t>
      </w:r>
    </w:p>
    <w:p w14:paraId="708B89C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43206B1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předat po odstranění vad a nedodělků zjištěných při přejímacím řízení stavby objednateli originál stavebního deníku k archivaci.</w:t>
      </w:r>
    </w:p>
    <w:p w14:paraId="7E3774F6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08EF834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Případné změny stavby oproti schválené projektové dokumentaci musí být písemně odsouhlaseny jak TD, tak zástupcem objednatele ve věcech technických, a nesmí mít vliv na výši ceny díla.</w:t>
      </w:r>
    </w:p>
    <w:p w14:paraId="77D4C006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7D79DEA" w14:textId="77777777" w:rsidR="00924BA5" w:rsidRDefault="00924BA5" w:rsidP="00924BA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Kontrolní dny zajišťuje a organizuje </w:t>
      </w:r>
      <w:r w:rsidR="008F3A48" w:rsidRPr="009A50B9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a budou svolávány dle potřeby stavby. Předpokládá se 1x týdně.</w:t>
      </w:r>
      <w:r w:rsidR="009328CF" w:rsidRPr="009A50B9">
        <w:rPr>
          <w:rFonts w:ascii="Arial" w:hAnsi="Arial" w:cs="Arial"/>
          <w:sz w:val="22"/>
        </w:rPr>
        <w:t xml:space="preserve"> Zápisy z kontrolních dnů jsou nedílnou součástí dokumentace stavby a mají stejnou právní platnost jako zápisy ve stavebním deníku.</w:t>
      </w:r>
    </w:p>
    <w:p w14:paraId="65D1FE09" w14:textId="77777777" w:rsidR="005179A4" w:rsidRDefault="005179A4" w:rsidP="005179A4">
      <w:pPr>
        <w:pStyle w:val="Odstavecseseznamem"/>
        <w:rPr>
          <w:rFonts w:ascii="Arial" w:hAnsi="Arial" w:cs="Arial"/>
        </w:rPr>
      </w:pPr>
    </w:p>
    <w:p w14:paraId="440B8BEA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="00A87B3F" w:rsidRPr="009A50B9">
        <w:rPr>
          <w:rFonts w:ascii="Arial" w:hAnsi="Arial" w:cs="Arial"/>
          <w:sz w:val="22"/>
        </w:rPr>
        <w:t>vhodné prostory</w:t>
      </w:r>
      <w:r w:rsidR="00D97012" w:rsidRPr="009A50B9">
        <w:rPr>
          <w:rFonts w:ascii="Arial" w:hAnsi="Arial" w:cs="Arial"/>
          <w:sz w:val="22"/>
        </w:rPr>
        <w:t xml:space="preserve"> pro jednání a </w:t>
      </w:r>
      <w:r w:rsidRPr="009A50B9">
        <w:rPr>
          <w:rFonts w:ascii="Arial" w:hAnsi="Arial" w:cs="Arial"/>
          <w:sz w:val="22"/>
        </w:rPr>
        <w:t>účast svých zmocněných odpovědných zástupců na pravidelných kontrolních dnech, jejichž termíny budou oznámeny TD.</w:t>
      </w:r>
    </w:p>
    <w:p w14:paraId="0A037863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22E226A" w14:textId="77777777"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Zhotovitel vyzve technický dozor prokazatelně nejméně 3 pracovní dny předem k prověření kvality pr</w:t>
      </w:r>
      <w:r w:rsidR="00540E4E" w:rsidRPr="009A50B9">
        <w:rPr>
          <w:rFonts w:ascii="Arial" w:hAnsi="Arial" w:cs="Arial"/>
          <w:sz w:val="22"/>
        </w:rPr>
        <w:t>a</w:t>
      </w:r>
      <w:r w:rsidRPr="009A50B9">
        <w:rPr>
          <w:rFonts w:ascii="Arial" w:hAnsi="Arial" w:cs="Arial"/>
          <w:sz w:val="22"/>
        </w:rPr>
        <w:t>cí, které budou dalším postupem prací zakryty. V případě, že se na tuto výzvu technický dozor bez závažných důvodů nedostaví, může zhotovitel pokračovat v provádění díla, po předchozím písemném upozornění technického dozoru a dostatečném a průkazném zdokumentování kvality předmětných prací. V případě, že zhotovitel k takovému prověření kvality technický dozor nepozve, má tento právo žádat odkrytí zakrytých částí stavby na náklady zhotovitele, který je povinen tyto práce provést.</w:t>
      </w:r>
      <w:r w:rsidR="00AF68E8" w:rsidRPr="009A50B9">
        <w:rPr>
          <w:rFonts w:ascii="Arial" w:hAnsi="Arial" w:cs="Arial"/>
          <w:sz w:val="22"/>
        </w:rPr>
        <w:t xml:space="preserve"> Zhotovitel je v takovém případě dále povinen hradit náklady objednatele spojené s dodatečným prověřením kvality prací. </w:t>
      </w:r>
    </w:p>
    <w:p w14:paraId="7EEB1C0A" w14:textId="77777777" w:rsidR="00942425" w:rsidRPr="009A50B9" w:rsidRDefault="00942425" w:rsidP="00942425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C9F9C2D" w14:textId="77777777"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vyzve kromě technického dozoru i správce podzemních vedení a inženýrských sítí dotčených stavbou k jejich kontrole a převzetí</w:t>
      </w:r>
      <w:r w:rsidR="001D455B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zjištěnou skutečnost nechá potvrdit zápisem ve stavebním deníku</w:t>
      </w:r>
      <w:r w:rsidR="00AC26EE" w:rsidRPr="009A50B9">
        <w:rPr>
          <w:rFonts w:ascii="Arial" w:hAnsi="Arial" w:cs="Arial"/>
          <w:sz w:val="22"/>
        </w:rPr>
        <w:t>, případně samostatným protokolem</w:t>
      </w:r>
      <w:r w:rsidRPr="009A50B9">
        <w:rPr>
          <w:rFonts w:ascii="Arial" w:hAnsi="Arial" w:cs="Arial"/>
          <w:sz w:val="22"/>
        </w:rPr>
        <w:t xml:space="preserve">. Zhotovitel před jejich zakrytím </w:t>
      </w:r>
      <w:r w:rsidR="00AF68E8" w:rsidRPr="009A50B9">
        <w:rPr>
          <w:rFonts w:ascii="Arial" w:hAnsi="Arial" w:cs="Arial"/>
          <w:sz w:val="22"/>
        </w:rPr>
        <w:t xml:space="preserve">opatří </w:t>
      </w:r>
      <w:r w:rsidRPr="009A50B9">
        <w:rPr>
          <w:rFonts w:ascii="Arial" w:hAnsi="Arial" w:cs="Arial"/>
          <w:sz w:val="22"/>
        </w:rPr>
        <w:t xml:space="preserve">geodetická zaměření, která nejpozději při protokolárním předání </w:t>
      </w:r>
      <w:r w:rsidR="001D455B" w:rsidRPr="009A50B9">
        <w:rPr>
          <w:rFonts w:ascii="Arial" w:hAnsi="Arial" w:cs="Arial"/>
          <w:sz w:val="22"/>
        </w:rPr>
        <w:t xml:space="preserve">dokončeného </w:t>
      </w:r>
      <w:r w:rsidRPr="009A50B9">
        <w:rPr>
          <w:rFonts w:ascii="Arial" w:hAnsi="Arial" w:cs="Arial"/>
          <w:sz w:val="22"/>
        </w:rPr>
        <w:t>díla předá objednateli.</w:t>
      </w:r>
    </w:p>
    <w:p w14:paraId="32373D98" w14:textId="77777777" w:rsidR="005920E2" w:rsidRPr="009A50B9" w:rsidRDefault="005920E2" w:rsidP="00BC3C61">
      <w:pPr>
        <w:pStyle w:val="Odstavecseseznamem"/>
        <w:rPr>
          <w:rFonts w:ascii="Arial" w:hAnsi="Arial" w:cs="Arial"/>
        </w:rPr>
      </w:pPr>
    </w:p>
    <w:p w14:paraId="0C42C27E" w14:textId="77777777" w:rsidR="00F77E11" w:rsidRPr="009A50B9" w:rsidRDefault="00F77E11" w:rsidP="00C6484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Zjistí-li zhotovitel při provádění díla skryté</w:t>
      </w:r>
      <w:r w:rsidR="005920E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překážky</w:t>
      </w:r>
      <w:r w:rsidR="00183FE0" w:rsidRPr="009A50B9">
        <w:rPr>
          <w:rFonts w:ascii="Arial" w:hAnsi="Arial" w:cs="Arial"/>
          <w:sz w:val="22"/>
        </w:rPr>
        <w:t xml:space="preserve"> </w:t>
      </w:r>
      <w:r w:rsidR="005920E2" w:rsidRPr="009A50B9">
        <w:rPr>
          <w:rFonts w:ascii="Arial" w:hAnsi="Arial" w:cs="Arial"/>
          <w:sz w:val="22"/>
        </w:rPr>
        <w:t xml:space="preserve">týkající se místa, kde má být dílo provedeno, znemožňující provést dílo dohodnutým způsobem, je povinen to bez zbytečného odkladu oznámit objednateli a navrhnout změnu díla. </w:t>
      </w:r>
      <w:r w:rsidR="00C64845" w:rsidRPr="009A50B9">
        <w:rPr>
          <w:rFonts w:ascii="Arial" w:hAnsi="Arial" w:cs="Arial"/>
          <w:sz w:val="22"/>
        </w:rPr>
        <w:t>Zjistí-li zhotovitel při provádění díla jiné překážky bránící řádnému provádění díla</w:t>
      </w:r>
      <w:r w:rsidR="00C64845" w:rsidRPr="009A50B9" w:rsidDel="005920E2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je povinen tuto skutečnost bez odkladu oznámit objednateli a navrhnout další postup.</w:t>
      </w:r>
    </w:p>
    <w:p w14:paraId="782C202E" w14:textId="77777777" w:rsidR="00183FE0" w:rsidRPr="009A50B9" w:rsidRDefault="00183FE0" w:rsidP="00183FE0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FDB7EB2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bez odkladu upozornit </w:t>
      </w:r>
      <w:r w:rsidR="00E82DEF" w:rsidRPr="009A50B9">
        <w:rPr>
          <w:rFonts w:ascii="Arial" w:hAnsi="Arial" w:cs="Arial"/>
          <w:sz w:val="22"/>
        </w:rPr>
        <w:t xml:space="preserve">písemně </w:t>
      </w:r>
      <w:r w:rsidRPr="009A50B9">
        <w:rPr>
          <w:rFonts w:ascii="Arial" w:hAnsi="Arial" w:cs="Arial"/>
          <w:sz w:val="22"/>
        </w:rPr>
        <w:t>objednatele na případnou nevhodnost realizace vyžadovaných prací, v případě, že tak neučiní, nese jako odborná firma veškeré náklady spojené s následným odstraněním vady díla.</w:t>
      </w:r>
    </w:p>
    <w:p w14:paraId="3298416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61255AE" w14:textId="77777777" w:rsidR="00B725ED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sz w:val="22"/>
        </w:rPr>
        <w:t xml:space="preserve">Pokud činností zhotovitele dojde ke způsobení škody objednateli nebo třetím osobám v důsledku opomenutí, nedbalosti nebo neplnění podmínek vyplývajících </w:t>
      </w:r>
      <w:r w:rsidR="00C845F6" w:rsidRPr="009A50B9">
        <w:rPr>
          <w:rFonts w:ascii="Arial" w:hAnsi="Arial" w:cs="Arial"/>
          <w:sz w:val="22"/>
        </w:rPr>
        <w:t>z platných právních předpisů</w:t>
      </w:r>
      <w:r w:rsidRPr="009A50B9">
        <w:rPr>
          <w:rFonts w:ascii="Arial" w:hAnsi="Arial" w:cs="Arial"/>
          <w:sz w:val="22"/>
        </w:rPr>
        <w:t xml:space="preserve">, technických či jiných norem případně této smlouvy, je zhotovitel povinen neprodleně, </w:t>
      </w:r>
      <w:r w:rsidRPr="009A50B9">
        <w:rPr>
          <w:rFonts w:ascii="Arial" w:hAnsi="Arial" w:cs="Arial"/>
          <w:color w:val="000000"/>
          <w:sz w:val="22"/>
        </w:rPr>
        <w:t>nejpozději do 14 dnů od zjištění rozsahu a charakteru škod tuto škodu odstranit a není-li to možné, škodu finančně nahradit.</w:t>
      </w:r>
      <w:r w:rsidR="00B725ED" w:rsidRPr="009A50B9">
        <w:rPr>
          <w:rFonts w:ascii="Arial" w:hAnsi="Arial" w:cs="Arial"/>
          <w:color w:val="000000"/>
          <w:sz w:val="22"/>
        </w:rPr>
        <w:t xml:space="preserve"> </w:t>
      </w:r>
    </w:p>
    <w:p w14:paraId="586DA357" w14:textId="77777777" w:rsidR="00B725ED" w:rsidRPr="009A50B9" w:rsidRDefault="00B725ED" w:rsidP="00B725ED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0120241D" w14:textId="77777777" w:rsidR="00F77E11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color w:val="000000"/>
          <w:sz w:val="22"/>
        </w:rPr>
        <w:t xml:space="preserve">Zhotovitel není oprávněn při stavbě využívat jiné </w:t>
      </w:r>
      <w:r w:rsidR="004439D5">
        <w:rPr>
          <w:rFonts w:ascii="Arial" w:hAnsi="Arial" w:cs="Arial"/>
          <w:color w:val="000000"/>
          <w:sz w:val="22"/>
        </w:rPr>
        <w:t>pod</w:t>
      </w:r>
      <w:r w:rsidRPr="009A50B9">
        <w:rPr>
          <w:rFonts w:ascii="Arial" w:hAnsi="Arial" w:cs="Arial"/>
          <w:color w:val="000000"/>
          <w:sz w:val="22"/>
        </w:rPr>
        <w:t>dodavatele, než byli uvedeni v nabídce</w:t>
      </w:r>
      <w:r w:rsidR="00B725ED" w:rsidRPr="009A50B9">
        <w:rPr>
          <w:rFonts w:ascii="Arial" w:hAnsi="Arial" w:cs="Arial"/>
          <w:sz w:val="22"/>
        </w:rPr>
        <w:t xml:space="preserve"> uchazeče vybraného v souvislosti s ukončením zadávacího řízení pro zadání veřejné zakázky.</w:t>
      </w:r>
      <w:r w:rsidRPr="009A50B9">
        <w:rPr>
          <w:rFonts w:ascii="Arial" w:hAnsi="Arial" w:cs="Arial"/>
          <w:color w:val="000000"/>
          <w:sz w:val="22"/>
        </w:rPr>
        <w:t xml:space="preserve"> Změna </w:t>
      </w:r>
      <w:r w:rsidR="004439D5">
        <w:rPr>
          <w:rFonts w:ascii="Arial" w:hAnsi="Arial" w:cs="Arial"/>
          <w:color w:val="000000"/>
          <w:sz w:val="22"/>
        </w:rPr>
        <w:t>poddodavatelů uvedených v nabídce</w:t>
      </w:r>
      <w:r w:rsidRPr="009A50B9">
        <w:rPr>
          <w:rFonts w:ascii="Arial" w:hAnsi="Arial" w:cs="Arial"/>
          <w:color w:val="000000"/>
          <w:sz w:val="22"/>
        </w:rPr>
        <w:t xml:space="preserve"> musí být předem písemně odsouhlasena objednatelem. Vešker</w:t>
      </w:r>
      <w:r w:rsidR="004439D5">
        <w:rPr>
          <w:rFonts w:ascii="Arial" w:hAnsi="Arial" w:cs="Arial"/>
          <w:color w:val="000000"/>
          <w:sz w:val="22"/>
        </w:rPr>
        <w:t>é náklady spojené se změnami pod</w:t>
      </w:r>
      <w:r w:rsidRPr="009A50B9">
        <w:rPr>
          <w:rFonts w:ascii="Arial" w:hAnsi="Arial" w:cs="Arial"/>
          <w:color w:val="000000"/>
          <w:sz w:val="22"/>
        </w:rPr>
        <w:t>dodavatelů nese zhotovitel.</w:t>
      </w:r>
      <w:r w:rsidR="00706BD0" w:rsidRPr="009A50B9">
        <w:rPr>
          <w:rFonts w:ascii="Arial" w:hAnsi="Arial" w:cs="Arial"/>
          <w:color w:val="000000"/>
          <w:sz w:val="22"/>
        </w:rPr>
        <w:t xml:space="preserve"> </w:t>
      </w:r>
      <w:r w:rsidR="00D97012" w:rsidRPr="009A50B9">
        <w:rPr>
          <w:rFonts w:ascii="Arial" w:hAnsi="Arial" w:cs="Arial"/>
          <w:color w:val="000000"/>
          <w:sz w:val="22"/>
        </w:rPr>
        <w:t xml:space="preserve">V případě změny </w:t>
      </w:r>
      <w:r w:rsidR="004439D5">
        <w:rPr>
          <w:rFonts w:ascii="Arial" w:hAnsi="Arial" w:cs="Arial"/>
          <w:color w:val="000000"/>
          <w:sz w:val="22"/>
        </w:rPr>
        <w:t>pod</w:t>
      </w:r>
      <w:r w:rsidR="00D97012" w:rsidRPr="009A50B9">
        <w:rPr>
          <w:rFonts w:ascii="Arial" w:hAnsi="Arial" w:cs="Arial"/>
          <w:color w:val="000000"/>
          <w:sz w:val="22"/>
        </w:rPr>
        <w:t xml:space="preserve">dodavatele </w:t>
      </w:r>
      <w:r w:rsidR="00D97012" w:rsidRPr="00493C65">
        <w:rPr>
          <w:rFonts w:ascii="Arial" w:hAnsi="Arial" w:cs="Arial"/>
          <w:color w:val="000000"/>
          <w:spacing w:val="4"/>
          <w:sz w:val="22"/>
        </w:rPr>
        <w:t xml:space="preserve">provedené zhotovitelem bez souhlasu objednatele </w:t>
      </w:r>
      <w:r w:rsidR="00D97012" w:rsidRPr="00493C65">
        <w:rPr>
          <w:rFonts w:ascii="Arial" w:hAnsi="Arial" w:cs="Arial"/>
          <w:spacing w:val="4"/>
          <w:sz w:val="22"/>
        </w:rPr>
        <w:t xml:space="preserve">je objednatel oprávněn </w:t>
      </w:r>
      <w:r w:rsidR="007034B9" w:rsidRPr="00493C65">
        <w:rPr>
          <w:rFonts w:ascii="Arial" w:hAnsi="Arial" w:cs="Arial"/>
          <w:spacing w:val="4"/>
          <w:sz w:val="22"/>
        </w:rPr>
        <w:t xml:space="preserve">uplatnit smluvní pokutu </w:t>
      </w:r>
      <w:r w:rsidR="007034B9" w:rsidRPr="009A50B9">
        <w:rPr>
          <w:rFonts w:ascii="Arial" w:hAnsi="Arial" w:cs="Arial"/>
          <w:sz w:val="22"/>
        </w:rPr>
        <w:t>dle odst. 11.1.</w:t>
      </w:r>
      <w:r w:rsidR="00A1476D" w:rsidRPr="009A50B9">
        <w:rPr>
          <w:rFonts w:ascii="Arial" w:hAnsi="Arial" w:cs="Arial"/>
          <w:sz w:val="22"/>
        </w:rPr>
        <w:t>5</w:t>
      </w:r>
      <w:r w:rsidR="007034B9" w:rsidRPr="009A50B9">
        <w:rPr>
          <w:rFonts w:ascii="Arial" w:hAnsi="Arial" w:cs="Arial"/>
          <w:sz w:val="22"/>
        </w:rPr>
        <w:t>.</w:t>
      </w:r>
      <w:r w:rsidR="009A2013" w:rsidRPr="009A50B9">
        <w:rPr>
          <w:rFonts w:ascii="Arial" w:hAnsi="Arial" w:cs="Arial"/>
          <w:sz w:val="22"/>
        </w:rPr>
        <w:t>,</w:t>
      </w:r>
      <w:r w:rsidR="007034B9" w:rsidRPr="009A50B9">
        <w:rPr>
          <w:rFonts w:ascii="Arial" w:hAnsi="Arial" w:cs="Arial"/>
          <w:sz w:val="22"/>
        </w:rPr>
        <w:t xml:space="preserve"> případně </w:t>
      </w:r>
      <w:r w:rsidR="00D97012" w:rsidRPr="009A50B9">
        <w:rPr>
          <w:rFonts w:ascii="Arial" w:hAnsi="Arial" w:cs="Arial"/>
          <w:sz w:val="22"/>
        </w:rPr>
        <w:t xml:space="preserve">odstoupit od smlouvy. </w:t>
      </w:r>
    </w:p>
    <w:p w14:paraId="49162867" w14:textId="77777777" w:rsidR="00D97012" w:rsidRPr="009A50B9" w:rsidRDefault="00D97012" w:rsidP="00D97012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7218D647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color w:val="000000"/>
          <w:sz w:val="22"/>
        </w:rPr>
        <w:t>Zhotovitel je povinen v průběhu provádění díla respektovat zvláštní podmínky týkající se produkcí a nakládání s odpady, provést veškerá opatření proti úniku látek závadných vodám (zejména ropných látek). Dojde-li přesto k úniku těchto látek, je zhotovitel povinen provést na vlastní náklady taková opatření, která zabrání znečištění povrchových nebo podzemních vod těmito závadnými látkami. Dále je zhotovitel povinen respektovat podzemní i nadzemní zařízení</w:t>
      </w:r>
      <w:r w:rsidRPr="009A50B9">
        <w:rPr>
          <w:rFonts w:ascii="Arial" w:hAnsi="Arial" w:cs="Arial"/>
          <w:sz w:val="22"/>
        </w:rPr>
        <w:t xml:space="preserve"> a učinit taková opatření, aby nedošlo k jejich poškození.</w:t>
      </w:r>
    </w:p>
    <w:p w14:paraId="3DE14573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63216BC" w14:textId="77777777" w:rsidR="00F77E11" w:rsidRPr="009A50B9" w:rsidRDefault="00F77E11">
      <w:pPr>
        <w:pStyle w:val="Zkladntextodsazen"/>
        <w:numPr>
          <w:ilvl w:val="1"/>
          <w:numId w:val="3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14:paraId="4A9EE87D" w14:textId="77777777" w:rsidR="00183FE0" w:rsidRPr="009A50B9" w:rsidRDefault="00183FE0" w:rsidP="00183FE0">
      <w:pPr>
        <w:pStyle w:val="Odstavecseseznamem"/>
        <w:rPr>
          <w:rFonts w:ascii="Arial" w:hAnsi="Arial" w:cs="Arial"/>
          <w:b/>
          <w:bCs/>
        </w:rPr>
      </w:pPr>
    </w:p>
    <w:p w14:paraId="4D49D41C" w14:textId="26709299" w:rsidR="00EB3653" w:rsidRPr="00386E02" w:rsidRDefault="00EB3653" w:rsidP="000E59ED">
      <w:pPr>
        <w:pStyle w:val="Zkladntextodsazen"/>
        <w:numPr>
          <w:ilvl w:val="1"/>
          <w:numId w:val="3"/>
        </w:numPr>
        <w:jc w:val="both"/>
        <w:rPr>
          <w:rFonts w:ascii="Arial" w:hAnsi="Arial" w:cs="Arial"/>
          <w:sz w:val="22"/>
        </w:rPr>
      </w:pPr>
      <w:r w:rsidRPr="00386E02">
        <w:rPr>
          <w:rFonts w:ascii="Arial" w:hAnsi="Arial" w:cs="Arial"/>
          <w:sz w:val="22"/>
        </w:rPr>
        <w:t>DSP</w:t>
      </w:r>
      <w:r w:rsidR="00392AC5" w:rsidRPr="00386E02">
        <w:rPr>
          <w:rFonts w:ascii="Arial" w:hAnsi="Arial" w:cs="Arial"/>
          <w:sz w:val="22"/>
        </w:rPr>
        <w:t>S</w:t>
      </w:r>
      <w:r w:rsidRPr="00386E02">
        <w:rPr>
          <w:rFonts w:ascii="Arial" w:hAnsi="Arial" w:cs="Arial"/>
          <w:sz w:val="22"/>
        </w:rPr>
        <w:t xml:space="preserve"> bude vypracována v souladu a</w:t>
      </w:r>
      <w:r w:rsidR="00193FEE" w:rsidRPr="00386E02">
        <w:rPr>
          <w:rFonts w:ascii="Arial" w:hAnsi="Arial" w:cs="Arial"/>
          <w:sz w:val="22"/>
        </w:rPr>
        <w:t> </w:t>
      </w:r>
      <w:r w:rsidRPr="00386E02">
        <w:rPr>
          <w:rFonts w:ascii="Arial" w:hAnsi="Arial" w:cs="Arial"/>
          <w:sz w:val="22"/>
        </w:rPr>
        <w:t xml:space="preserve">náležitostech dle </w:t>
      </w:r>
      <w:r w:rsidR="000E59ED" w:rsidRPr="00386E02">
        <w:rPr>
          <w:rFonts w:ascii="Arial" w:hAnsi="Arial" w:cs="Arial"/>
          <w:sz w:val="22"/>
        </w:rPr>
        <w:t xml:space="preserve">Směrnice pro dokumentaci staveb pozemních komunikací </w:t>
      </w:r>
      <w:r w:rsidR="00E47C1C">
        <w:rPr>
          <w:rFonts w:ascii="Arial" w:hAnsi="Arial" w:cs="Arial"/>
          <w:sz w:val="22"/>
        </w:rPr>
        <w:t xml:space="preserve">v platném znění </w:t>
      </w:r>
      <w:r w:rsidR="000E59ED" w:rsidRPr="00386E02">
        <w:rPr>
          <w:rFonts w:ascii="Arial" w:hAnsi="Arial" w:cs="Arial"/>
          <w:sz w:val="22"/>
        </w:rPr>
        <w:t>schválené MD – OPK, č. j. 158/20</w:t>
      </w:r>
      <w:r w:rsidR="00386E02" w:rsidRPr="00386E02">
        <w:rPr>
          <w:rFonts w:ascii="Arial" w:hAnsi="Arial" w:cs="Arial"/>
          <w:sz w:val="22"/>
        </w:rPr>
        <w:t xml:space="preserve">17-120-TN/1 </w:t>
      </w:r>
      <w:r w:rsidR="000E59ED" w:rsidRPr="00386E02">
        <w:rPr>
          <w:rFonts w:ascii="Arial" w:hAnsi="Arial" w:cs="Arial"/>
          <w:sz w:val="22"/>
        </w:rPr>
        <w:t>s účinností od</w:t>
      </w:r>
      <w:r w:rsidR="00386E02" w:rsidRPr="00386E02">
        <w:rPr>
          <w:rFonts w:ascii="Arial" w:hAnsi="Arial" w:cs="Arial"/>
          <w:sz w:val="22"/>
        </w:rPr>
        <w:t xml:space="preserve"> 14. srpna 2017</w:t>
      </w:r>
      <w:r w:rsidRPr="00386E02">
        <w:rPr>
          <w:rFonts w:ascii="Arial" w:hAnsi="Arial" w:cs="Arial"/>
          <w:sz w:val="22"/>
        </w:rPr>
        <w:t xml:space="preserve">, </w:t>
      </w:r>
      <w:r w:rsidRPr="00386E02">
        <w:rPr>
          <w:rFonts w:ascii="Arial" w:hAnsi="Arial" w:cs="Arial"/>
          <w:spacing w:val="-6"/>
          <w:sz w:val="22"/>
        </w:rPr>
        <w:t xml:space="preserve">dle zadávacích podmínek a dle platných TKP a ČSN. Podkladem pro vypracování DSPS bude </w:t>
      </w:r>
      <w:r w:rsidR="00782321" w:rsidRPr="00386E02">
        <w:rPr>
          <w:rFonts w:ascii="Arial" w:hAnsi="Arial" w:cs="Arial"/>
          <w:spacing w:val="-6"/>
          <w:sz w:val="22"/>
        </w:rPr>
        <w:t>projektová</w:t>
      </w:r>
      <w:r w:rsidR="00782321" w:rsidRPr="00386E02">
        <w:rPr>
          <w:rFonts w:ascii="Arial" w:hAnsi="Arial" w:cs="Arial"/>
          <w:sz w:val="22"/>
        </w:rPr>
        <w:t xml:space="preserve"> </w:t>
      </w:r>
      <w:r w:rsidR="00782321" w:rsidRPr="00386E02">
        <w:rPr>
          <w:rFonts w:ascii="Arial" w:hAnsi="Arial" w:cs="Arial"/>
          <w:spacing w:val="-4"/>
          <w:sz w:val="22"/>
        </w:rPr>
        <w:t>dokumentace pro provedení stavby (</w:t>
      </w:r>
      <w:r w:rsidR="008C42AD" w:rsidRPr="00386E02">
        <w:rPr>
          <w:rFonts w:ascii="Arial" w:hAnsi="Arial" w:cs="Arial"/>
          <w:spacing w:val="-4"/>
          <w:sz w:val="22"/>
        </w:rPr>
        <w:t>PDPS</w:t>
      </w:r>
      <w:r w:rsidR="00782321" w:rsidRPr="00386E02">
        <w:rPr>
          <w:rFonts w:ascii="Arial" w:hAnsi="Arial" w:cs="Arial"/>
          <w:spacing w:val="-4"/>
          <w:sz w:val="22"/>
        </w:rPr>
        <w:t>)</w:t>
      </w:r>
      <w:r w:rsidR="008C42AD" w:rsidRPr="00386E02">
        <w:rPr>
          <w:rFonts w:ascii="Arial" w:hAnsi="Arial" w:cs="Arial"/>
          <w:spacing w:val="-4"/>
          <w:sz w:val="22"/>
        </w:rPr>
        <w:t xml:space="preserve"> a RDS, </w:t>
      </w:r>
      <w:r w:rsidRPr="00386E02">
        <w:rPr>
          <w:rFonts w:ascii="Arial" w:hAnsi="Arial" w:cs="Arial"/>
          <w:spacing w:val="-4"/>
          <w:sz w:val="22"/>
        </w:rPr>
        <w:t>geodetické zaměření provedených prací, případně</w:t>
      </w:r>
      <w:r w:rsidRPr="00386E02">
        <w:rPr>
          <w:rFonts w:ascii="Arial" w:hAnsi="Arial" w:cs="Arial"/>
          <w:sz w:val="22"/>
        </w:rPr>
        <w:t xml:space="preserve"> </w:t>
      </w:r>
      <w:r w:rsidRPr="00386E02">
        <w:rPr>
          <w:rFonts w:ascii="Arial" w:hAnsi="Arial" w:cs="Arial"/>
          <w:spacing w:val="2"/>
          <w:sz w:val="22"/>
        </w:rPr>
        <w:t>další požadavky objednatele. DSPS bude předána objednateli v</w:t>
      </w:r>
      <w:r w:rsidR="00493C65" w:rsidRPr="00386E02">
        <w:rPr>
          <w:rFonts w:ascii="Arial" w:hAnsi="Arial" w:cs="Arial"/>
          <w:spacing w:val="2"/>
          <w:sz w:val="22"/>
        </w:rPr>
        <w:t xml:space="preserve">e </w:t>
      </w:r>
      <w:r w:rsidR="00052356" w:rsidRPr="00386E02">
        <w:rPr>
          <w:rFonts w:ascii="Arial" w:hAnsi="Arial" w:cs="Arial"/>
          <w:spacing w:val="2"/>
          <w:sz w:val="22"/>
        </w:rPr>
        <w:t>4</w:t>
      </w:r>
      <w:r w:rsidR="00493C65" w:rsidRPr="00386E02">
        <w:rPr>
          <w:rFonts w:ascii="Arial" w:hAnsi="Arial" w:cs="Arial"/>
          <w:spacing w:val="2"/>
          <w:sz w:val="22"/>
        </w:rPr>
        <w:t xml:space="preserve"> </w:t>
      </w:r>
      <w:r w:rsidRPr="00386E02">
        <w:rPr>
          <w:rFonts w:ascii="Arial" w:hAnsi="Arial" w:cs="Arial"/>
          <w:spacing w:val="2"/>
          <w:sz w:val="22"/>
        </w:rPr>
        <w:t xml:space="preserve">vyhotoveních </w:t>
      </w:r>
      <w:r w:rsidRPr="00386E02">
        <w:rPr>
          <w:rFonts w:ascii="Arial" w:hAnsi="Arial" w:cs="Arial"/>
          <w:spacing w:val="2"/>
          <w:sz w:val="22"/>
        </w:rPr>
        <w:lastRenderedPageBreak/>
        <w:t>v </w:t>
      </w:r>
      <w:r w:rsidR="00300B42" w:rsidRPr="00386E02">
        <w:rPr>
          <w:rFonts w:ascii="Arial" w:hAnsi="Arial" w:cs="Arial"/>
          <w:spacing w:val="2"/>
          <w:sz w:val="22"/>
        </w:rPr>
        <w:t>písemné</w:t>
      </w:r>
      <w:r w:rsidRPr="00386E02">
        <w:rPr>
          <w:rFonts w:ascii="Arial" w:hAnsi="Arial" w:cs="Arial"/>
          <w:spacing w:val="2"/>
          <w:sz w:val="22"/>
        </w:rPr>
        <w:t xml:space="preserve"> podobě</w:t>
      </w:r>
      <w:r w:rsidRPr="00386E02">
        <w:rPr>
          <w:rFonts w:ascii="Arial" w:hAnsi="Arial" w:cs="Arial"/>
          <w:sz w:val="22"/>
        </w:rPr>
        <w:t xml:space="preserve"> a </w:t>
      </w:r>
      <w:r w:rsidR="00F066AF" w:rsidRPr="00386E02">
        <w:rPr>
          <w:rFonts w:ascii="Arial" w:hAnsi="Arial" w:cs="Arial"/>
          <w:sz w:val="22"/>
        </w:rPr>
        <w:t>4</w:t>
      </w:r>
      <w:r w:rsidR="008C42AD" w:rsidRPr="00386E02">
        <w:rPr>
          <w:rFonts w:ascii="Arial" w:hAnsi="Arial" w:cs="Arial"/>
          <w:sz w:val="22"/>
        </w:rPr>
        <w:t>x v elektronické podobě (na CD</w:t>
      </w:r>
      <w:r w:rsidR="00E82DEF" w:rsidRPr="00386E02">
        <w:rPr>
          <w:rFonts w:ascii="Arial" w:hAnsi="Arial" w:cs="Arial"/>
          <w:sz w:val="22"/>
        </w:rPr>
        <w:t>)</w:t>
      </w:r>
      <w:r w:rsidR="00300B42" w:rsidRPr="00386E02">
        <w:rPr>
          <w:rFonts w:ascii="Arial" w:hAnsi="Arial" w:cs="Arial"/>
          <w:sz w:val="22"/>
        </w:rPr>
        <w:t xml:space="preserve"> ve formátu pdf a otevřeném formátu dwg k zahájení přejímacího řízení při dokončení díla</w:t>
      </w:r>
      <w:r w:rsidR="00BB7F8A" w:rsidRPr="00386E02">
        <w:rPr>
          <w:rFonts w:ascii="Arial" w:hAnsi="Arial" w:cs="Arial"/>
          <w:sz w:val="22"/>
        </w:rPr>
        <w:t>.</w:t>
      </w:r>
    </w:p>
    <w:p w14:paraId="245B01B4" w14:textId="77777777" w:rsidR="00EB4CAA" w:rsidRPr="009A50B9" w:rsidRDefault="00EB4CAA" w:rsidP="00EB4CAA">
      <w:pPr>
        <w:pStyle w:val="Odstavecseseznamem"/>
        <w:rPr>
          <w:rFonts w:ascii="Arial" w:hAnsi="Arial" w:cs="Arial"/>
        </w:rPr>
      </w:pPr>
    </w:p>
    <w:p w14:paraId="525D0D76" w14:textId="77777777" w:rsidR="00B15B4C" w:rsidRPr="00B15B4C" w:rsidRDefault="00EB4CAA" w:rsidP="00B15B4C">
      <w:pPr>
        <w:pStyle w:val="Zkladntextodsazen"/>
        <w:numPr>
          <w:ilvl w:val="1"/>
          <w:numId w:val="3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Pokud bude pro řádné zhotovení díla nezbytné realizovat dopravní opatření, zajistí zhotovitel, před předložením žádosti o povolení uzavírky na příslušný silniční správní úřad,  projednání objízdných tras vyvolaných dotčenou stavbou z hlediska zajištění dopravní obslužnosti Kraje Vysočina s Oddělením dopravní obslužnosti Krajského úřadu Kraje Vysočina. V případě, že v rámci projednání uzavírky u příslušného silničního správního úřadu dojde ke změně oproti projednanému Oddělením dopravní obslužnosti Krajského úřadu Kraje Vysočina, je zhotovitel povinen s Oddělením dopravní obslužnosti Krajského úřadu Kraje Vysočina změny projednat. Projednáním se rozumí písemné anebo emailové vyjádření oddělení dopravní obslužnosti k návrhu objízdných tras, které předloží zhotovitel.</w:t>
      </w:r>
      <w:r w:rsidR="00B15B4C" w:rsidRPr="00B15B4C">
        <w:t xml:space="preserve"> </w:t>
      </w:r>
    </w:p>
    <w:p w14:paraId="56DA551D" w14:textId="77777777" w:rsidR="00B15B4C" w:rsidRDefault="00B15B4C" w:rsidP="00B15B4C">
      <w:pPr>
        <w:pStyle w:val="Odstavecseseznamem"/>
        <w:rPr>
          <w:rFonts w:ascii="Arial" w:hAnsi="Arial" w:cs="Arial"/>
        </w:rPr>
      </w:pPr>
    </w:p>
    <w:p w14:paraId="11000CEF" w14:textId="77777777" w:rsidR="00EB4CAA" w:rsidRPr="00F066AF" w:rsidRDefault="00B15B4C" w:rsidP="00B15B4C">
      <w:pPr>
        <w:pStyle w:val="Zkladntextodsazen"/>
        <w:numPr>
          <w:ilvl w:val="1"/>
          <w:numId w:val="3"/>
        </w:numPr>
        <w:jc w:val="both"/>
        <w:rPr>
          <w:rFonts w:ascii="Arial" w:hAnsi="Arial" w:cs="Arial"/>
          <w:sz w:val="22"/>
        </w:rPr>
      </w:pPr>
      <w:r w:rsidRPr="00F066AF">
        <w:rPr>
          <w:rFonts w:ascii="Arial" w:hAnsi="Arial" w:cs="Arial"/>
          <w:sz w:val="22"/>
        </w:rPr>
        <w:t>V případě realizace víc</w:t>
      </w:r>
      <w:r w:rsidR="00493C65">
        <w:rPr>
          <w:rFonts w:ascii="Arial" w:hAnsi="Arial" w:cs="Arial"/>
          <w:sz w:val="22"/>
        </w:rPr>
        <w:t>eprací ve smyslu odst. 4.8. a 4.</w:t>
      </w:r>
      <w:r w:rsidRPr="00F066AF">
        <w:rPr>
          <w:rFonts w:ascii="Arial" w:hAnsi="Arial" w:cs="Arial"/>
          <w:sz w:val="22"/>
        </w:rPr>
        <w:t>10</w:t>
      </w:r>
      <w:r w:rsidR="00493C65">
        <w:rPr>
          <w:rFonts w:ascii="Arial" w:hAnsi="Arial" w:cs="Arial"/>
          <w:sz w:val="22"/>
        </w:rPr>
        <w:t>.</w:t>
      </w:r>
      <w:r w:rsidRPr="00F066AF">
        <w:rPr>
          <w:rFonts w:ascii="Arial" w:hAnsi="Arial" w:cs="Arial"/>
          <w:sz w:val="22"/>
        </w:rPr>
        <w:t xml:space="preserve"> této smlouvy je </w:t>
      </w:r>
      <w:r w:rsidR="003012CD" w:rsidRPr="00F066AF">
        <w:rPr>
          <w:rFonts w:ascii="Arial" w:hAnsi="Arial" w:cs="Arial"/>
          <w:sz w:val="22"/>
        </w:rPr>
        <w:t>zhotovitel povinen</w:t>
      </w:r>
      <w:r w:rsidRPr="00F066AF">
        <w:rPr>
          <w:rFonts w:ascii="Arial" w:hAnsi="Arial" w:cs="Arial"/>
          <w:sz w:val="22"/>
        </w:rPr>
        <w:t xml:space="preserve"> vyhotovit o každé položce víceprací Evidenční list změny stavby.  </w:t>
      </w:r>
      <w:r w:rsidR="003012CD" w:rsidRPr="00F066AF">
        <w:rPr>
          <w:rFonts w:ascii="Arial" w:hAnsi="Arial" w:cs="Arial"/>
          <w:sz w:val="22"/>
        </w:rPr>
        <w:t xml:space="preserve">Dokument musí obsahovat povinné položky označující název stavby, smluvní strany, pořadové číslo a datum, zdůvodnění a popis změny, rozsah a způsob ocenění, rozsah a popis příloh vztahujících se k provedené změně, souhlas </w:t>
      </w:r>
      <w:r w:rsidR="003012CD" w:rsidRPr="00493C65">
        <w:rPr>
          <w:rFonts w:ascii="Arial" w:hAnsi="Arial" w:cs="Arial"/>
          <w:spacing w:val="-4"/>
          <w:sz w:val="22"/>
        </w:rPr>
        <w:t xml:space="preserve">autorského dozoru, technického dozoru a zástupce objednatele s provedením změny.  </w:t>
      </w:r>
      <w:r w:rsidRPr="00493C65">
        <w:rPr>
          <w:rFonts w:ascii="Arial" w:hAnsi="Arial" w:cs="Arial"/>
          <w:spacing w:val="-4"/>
          <w:sz w:val="22"/>
        </w:rPr>
        <w:t>Dokument bude</w:t>
      </w:r>
      <w:r w:rsidRPr="00F066AF">
        <w:rPr>
          <w:rFonts w:ascii="Arial" w:hAnsi="Arial" w:cs="Arial"/>
          <w:sz w:val="22"/>
        </w:rPr>
        <w:t xml:space="preserve"> </w:t>
      </w:r>
      <w:r w:rsidRPr="00493C65">
        <w:rPr>
          <w:rFonts w:ascii="Arial" w:hAnsi="Arial" w:cs="Arial"/>
          <w:spacing w:val="-4"/>
          <w:sz w:val="22"/>
        </w:rPr>
        <w:t>dále obsahovat případné další doklady nezbytné pro popis, řádné zdůvodnění či dokladování a ocenění</w:t>
      </w:r>
      <w:r w:rsidRPr="00F066AF">
        <w:rPr>
          <w:rFonts w:ascii="Arial" w:hAnsi="Arial" w:cs="Arial"/>
          <w:sz w:val="22"/>
        </w:rPr>
        <w:t xml:space="preserve"> změn.   </w:t>
      </w:r>
    </w:p>
    <w:p w14:paraId="49FCE6AB" w14:textId="77777777" w:rsidR="00EB4CAA" w:rsidRPr="009A50B9" w:rsidRDefault="00EB4CAA" w:rsidP="00EB4CAA">
      <w:pPr>
        <w:pStyle w:val="Zkladntextodsazen"/>
        <w:jc w:val="both"/>
        <w:rPr>
          <w:rFonts w:ascii="Arial" w:hAnsi="Arial" w:cs="Arial"/>
          <w:sz w:val="22"/>
        </w:rPr>
      </w:pPr>
    </w:p>
    <w:p w14:paraId="062A10A8" w14:textId="77777777" w:rsidR="00412601" w:rsidRPr="009A50B9" w:rsidRDefault="00412601" w:rsidP="00543D42">
      <w:pPr>
        <w:pStyle w:val="Zkladntextodsazen"/>
        <w:jc w:val="both"/>
        <w:rPr>
          <w:rFonts w:ascii="Arial" w:hAnsi="Arial" w:cs="Arial"/>
          <w:sz w:val="22"/>
        </w:rPr>
      </w:pPr>
    </w:p>
    <w:p w14:paraId="16CDAB0A" w14:textId="77777777" w:rsidR="00F77E11" w:rsidRPr="009A50B9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8 – Předání a převzetí díla</w:t>
      </w:r>
    </w:p>
    <w:p w14:paraId="6B276656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Dokončení díla je zhotovitel povinen písemně oznámit objednateli.</w:t>
      </w:r>
    </w:p>
    <w:p w14:paraId="618DEAED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C7A5F57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F6507F">
        <w:rPr>
          <w:rFonts w:ascii="Arial" w:hAnsi="Arial" w:cs="Arial"/>
          <w:spacing w:val="-6"/>
          <w:sz w:val="22"/>
        </w:rPr>
        <w:t xml:space="preserve">Zhotovitel </w:t>
      </w:r>
      <w:r w:rsidR="00AA382C" w:rsidRPr="00F6507F">
        <w:rPr>
          <w:rFonts w:ascii="Arial" w:hAnsi="Arial" w:cs="Arial"/>
          <w:spacing w:val="-6"/>
          <w:sz w:val="22"/>
        </w:rPr>
        <w:t xml:space="preserve">písemně </w:t>
      </w:r>
      <w:r w:rsidRPr="00F6507F">
        <w:rPr>
          <w:rFonts w:ascii="Arial" w:hAnsi="Arial" w:cs="Arial"/>
          <w:spacing w:val="-6"/>
          <w:sz w:val="22"/>
        </w:rPr>
        <w:t>vyzve objednatele k předání a převzetí ukončeného díla nejméně 10 pracovních</w:t>
      </w:r>
      <w:r w:rsidRPr="009A50B9">
        <w:rPr>
          <w:rFonts w:ascii="Arial" w:hAnsi="Arial" w:cs="Arial"/>
          <w:sz w:val="22"/>
        </w:rPr>
        <w:t xml:space="preserve"> dnů předem. Objednatel je povinen na základě tohoto oznámení písemně svolat přejímací řízení.</w:t>
      </w:r>
    </w:p>
    <w:p w14:paraId="1DA84CE5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C9AC12F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K zahájení přejímacího řízení je zhotovitel povinen předložit</w:t>
      </w:r>
      <w:r w:rsidR="005D1CB3">
        <w:rPr>
          <w:rFonts w:ascii="Arial" w:hAnsi="Arial" w:cs="Arial"/>
          <w:sz w:val="22"/>
        </w:rPr>
        <w:t xml:space="preserve"> ke každému úseku</w:t>
      </w:r>
      <w:r w:rsidRPr="009A50B9">
        <w:rPr>
          <w:rFonts w:ascii="Arial" w:hAnsi="Arial" w:cs="Arial"/>
          <w:sz w:val="22"/>
        </w:rPr>
        <w:t>:</w:t>
      </w:r>
    </w:p>
    <w:p w14:paraId="37F219AB" w14:textId="77777777" w:rsidR="00485B5A" w:rsidRPr="009A50B9" w:rsidRDefault="00485B5A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9A50B9">
        <w:rPr>
          <w:szCs w:val="22"/>
        </w:rPr>
        <w:t xml:space="preserve">originál stavebního deníku </w:t>
      </w:r>
    </w:p>
    <w:p w14:paraId="5DCF76AF" w14:textId="77777777" w:rsidR="00856A9A" w:rsidRPr="009A50B9" w:rsidRDefault="00856A9A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9A50B9">
        <w:rPr>
          <w:szCs w:val="22"/>
        </w:rPr>
        <w:t>dokumentaci skutečného provedení stavby (</w:t>
      </w:r>
      <w:r w:rsidRPr="009A50B9">
        <w:t>DSPS)</w:t>
      </w:r>
      <w:r w:rsidR="00F30041" w:rsidRPr="009A50B9">
        <w:t xml:space="preserve"> ve 4 </w:t>
      </w:r>
      <w:r w:rsidR="003012CD">
        <w:t>tištěných vyhotoveních</w:t>
      </w:r>
      <w:r w:rsidR="00FB20B9">
        <w:t xml:space="preserve"> a </w:t>
      </w:r>
      <w:r w:rsidR="00F066AF">
        <w:t>4</w:t>
      </w:r>
      <w:r w:rsidR="00B467A4">
        <w:t xml:space="preserve"> x </w:t>
      </w:r>
      <w:r w:rsidR="0047371E">
        <w:t>CD (viz</w:t>
      </w:r>
      <w:r w:rsidR="00FB20B9">
        <w:t xml:space="preserve"> </w:t>
      </w:r>
      <w:r w:rsidR="0047371E">
        <w:t xml:space="preserve">odst. </w:t>
      </w:r>
      <w:r w:rsidR="00FB20B9">
        <w:t>7.16</w:t>
      </w:r>
      <w:r w:rsidR="0047371E">
        <w:t>.</w:t>
      </w:r>
      <w:r w:rsidR="00FB20B9">
        <w:t>)</w:t>
      </w:r>
    </w:p>
    <w:p w14:paraId="7B08EEF0" w14:textId="77777777" w:rsidR="00485B5A" w:rsidRPr="009A50B9" w:rsidRDefault="00485B5A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F6507F">
        <w:rPr>
          <w:spacing w:val="-6"/>
          <w:szCs w:val="22"/>
        </w:rPr>
        <w:t xml:space="preserve">závěrečnou zprávu zhotovitele o jakosti provedeného díla ve </w:t>
      </w:r>
      <w:r w:rsidR="00EA3C3B" w:rsidRPr="00F6507F">
        <w:rPr>
          <w:spacing w:val="-6"/>
          <w:szCs w:val="22"/>
        </w:rPr>
        <w:t>4</w:t>
      </w:r>
      <w:r w:rsidRPr="00F6507F">
        <w:rPr>
          <w:spacing w:val="-6"/>
          <w:szCs w:val="22"/>
        </w:rPr>
        <w:t xml:space="preserve"> </w:t>
      </w:r>
      <w:r w:rsidR="00B467A4" w:rsidRPr="00F6507F">
        <w:rPr>
          <w:spacing w:val="-6"/>
          <w:szCs w:val="22"/>
        </w:rPr>
        <w:t xml:space="preserve">tištěných </w:t>
      </w:r>
      <w:r w:rsidRPr="00F6507F">
        <w:rPr>
          <w:spacing w:val="-6"/>
          <w:szCs w:val="22"/>
        </w:rPr>
        <w:t>vyhotoveních</w:t>
      </w:r>
      <w:r w:rsidR="00FB20B9" w:rsidRPr="00F6507F">
        <w:rPr>
          <w:spacing w:val="-6"/>
          <w:szCs w:val="22"/>
        </w:rPr>
        <w:t xml:space="preserve"> a </w:t>
      </w:r>
      <w:r w:rsidR="00B467A4" w:rsidRPr="00F6507F">
        <w:rPr>
          <w:spacing w:val="-6"/>
          <w:szCs w:val="22"/>
        </w:rPr>
        <w:t xml:space="preserve">1 x </w:t>
      </w:r>
      <w:r w:rsidR="00FB20B9" w:rsidRPr="00F6507F">
        <w:rPr>
          <w:spacing w:val="-6"/>
          <w:szCs w:val="22"/>
        </w:rPr>
        <w:t>na CD</w:t>
      </w:r>
      <w:r w:rsidRPr="00F6507F">
        <w:rPr>
          <w:spacing w:val="-6"/>
          <w:szCs w:val="22"/>
        </w:rPr>
        <w:t>,</w:t>
      </w:r>
      <w:r w:rsidRPr="009A50B9">
        <w:rPr>
          <w:szCs w:val="22"/>
        </w:rPr>
        <w:t xml:space="preserve"> obsahující především tyto doklady: </w:t>
      </w:r>
      <w:r w:rsidRPr="009A50B9">
        <w:rPr>
          <w:szCs w:val="22"/>
        </w:rPr>
        <w:tab/>
      </w:r>
    </w:p>
    <w:p w14:paraId="20C36573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kopie stavebního deníku</w:t>
      </w:r>
      <w:r w:rsidR="002D2BEF">
        <w:rPr>
          <w:szCs w:val="22"/>
        </w:rPr>
        <w:t>,</w:t>
      </w:r>
    </w:p>
    <w:p w14:paraId="0317B4CA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atesty a</w:t>
      </w:r>
      <w:r w:rsidRPr="009A50B9">
        <w:rPr>
          <w:rFonts w:cs="Arial"/>
          <w:szCs w:val="22"/>
        </w:rPr>
        <w:t xml:space="preserve"> certifikáty</w:t>
      </w:r>
      <w:r w:rsidRPr="009A50B9">
        <w:rPr>
          <w:szCs w:val="22"/>
        </w:rPr>
        <w:t xml:space="preserve"> použitých materiálů</w:t>
      </w:r>
      <w:r w:rsidR="00EA3C3B" w:rsidRPr="009A50B9">
        <w:rPr>
          <w:szCs w:val="22"/>
        </w:rPr>
        <w:t xml:space="preserve"> v českém jazyce</w:t>
      </w:r>
      <w:r w:rsidR="00E10130" w:rsidRPr="009A50B9">
        <w:rPr>
          <w:szCs w:val="22"/>
        </w:rPr>
        <w:t>. V případě cizojazyčných dokumentů předloží dodavatel tyto dokumenty v původním jazyce s připojením jej</w:t>
      </w:r>
      <w:r w:rsidR="00F6507F">
        <w:rPr>
          <w:szCs w:val="22"/>
        </w:rPr>
        <w:t>ich překladu do českého jazyka.</w:t>
      </w:r>
      <w:r w:rsidR="00E10130" w:rsidRPr="009A50B9">
        <w:rPr>
          <w:szCs w:val="22"/>
        </w:rPr>
        <w:t xml:space="preserve"> Zhotovitel se zavazuje připojit k cizojazyčným dokumentům, které zadavatel označí jako významné, jejich úředně ověřený překlad do českého jazyka.</w:t>
      </w:r>
    </w:p>
    <w:p w14:paraId="3F7F4BDA" w14:textId="77777777" w:rsidR="00485B5A" w:rsidRPr="009A50B9" w:rsidRDefault="00B734E0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d</w:t>
      </w:r>
      <w:r w:rsidR="00485B5A" w:rsidRPr="009A50B9">
        <w:rPr>
          <w:szCs w:val="22"/>
        </w:rPr>
        <w:t>oklady o provedených zkouškách</w:t>
      </w:r>
      <w:r w:rsidR="002D2BEF">
        <w:rPr>
          <w:szCs w:val="22"/>
        </w:rPr>
        <w:t>,</w:t>
      </w:r>
    </w:p>
    <w:p w14:paraId="118DB2F5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vyžadovaná geodetická zaměření, geodetické zaměření skutečného provedení stavby bude provedeno na podkladu katastrální mapy</w:t>
      </w:r>
      <w:r w:rsidR="00856A9A" w:rsidRPr="009A50B9">
        <w:rPr>
          <w:szCs w:val="22"/>
        </w:rPr>
        <w:t xml:space="preserve"> (včetně digitální podoby na CD)</w:t>
      </w:r>
      <w:r w:rsidR="00F6507F">
        <w:rPr>
          <w:szCs w:val="22"/>
        </w:rPr>
        <w:t>,</w:t>
      </w:r>
    </w:p>
    <w:p w14:paraId="0417136F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prohlášení o shodě</w:t>
      </w:r>
      <w:r w:rsidR="00E82DEF" w:rsidRPr="009A50B9">
        <w:rPr>
          <w:szCs w:val="22"/>
        </w:rPr>
        <w:t xml:space="preserve"> použitých materiálů a výrobků</w:t>
      </w:r>
      <w:r w:rsidR="00F6507F">
        <w:rPr>
          <w:szCs w:val="22"/>
        </w:rPr>
        <w:t>,</w:t>
      </w:r>
    </w:p>
    <w:p w14:paraId="0451462C" w14:textId="77777777" w:rsidR="002D2BEF" w:rsidRPr="002D2BEF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/>
          <w:lang w:eastAsia="cs-CZ"/>
        </w:rPr>
      </w:pPr>
      <w:r w:rsidRPr="00F6507F">
        <w:rPr>
          <w:rFonts w:ascii="Arial" w:hAnsi="Arial"/>
          <w:spacing w:val="6"/>
          <w:lang w:eastAsia="cs-CZ"/>
        </w:rPr>
        <w:t>součástí budou rovněž veškeré doklady o nakládání s odpady, o uložení demontovaných</w:t>
      </w:r>
      <w:r w:rsidRPr="009A50B9">
        <w:rPr>
          <w:rFonts w:ascii="Arial" w:hAnsi="Arial"/>
          <w:lang w:eastAsia="cs-CZ"/>
        </w:rPr>
        <w:t xml:space="preserve"> a vybouraných materiálů a hmot s uvedením místa uložení, přesného množství, názvu stavby </w:t>
      </w:r>
      <w:r w:rsidRPr="001008CF">
        <w:rPr>
          <w:rFonts w:ascii="Arial" w:hAnsi="Arial"/>
          <w:spacing w:val="-4"/>
          <w:lang w:eastAsia="cs-CZ"/>
        </w:rPr>
        <w:t>a s potvrzením o převzetí</w:t>
      </w:r>
      <w:r w:rsidR="002D2BEF" w:rsidRPr="001008CF">
        <w:rPr>
          <w:rFonts w:ascii="Arial" w:hAnsi="Arial"/>
          <w:spacing w:val="-4"/>
          <w:lang w:eastAsia="cs-CZ"/>
        </w:rPr>
        <w:t>. Zhotovitel je povinen veškerý materiál ze stavby zlikvidovat v souladu</w:t>
      </w:r>
      <w:r w:rsidR="002D2BEF">
        <w:rPr>
          <w:rFonts w:ascii="Arial" w:hAnsi="Arial"/>
          <w:lang w:eastAsia="cs-CZ"/>
        </w:rPr>
        <w:t xml:space="preserve"> se zákonem o odpadech.</w:t>
      </w:r>
    </w:p>
    <w:p w14:paraId="3CFDA5FB" w14:textId="77777777" w:rsidR="00485B5A" w:rsidRPr="009A50B9" w:rsidRDefault="00B734E0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485B5A" w:rsidRPr="009A50B9">
        <w:rPr>
          <w:rFonts w:ascii="Arial" w:hAnsi="Arial" w:cs="Arial"/>
        </w:rPr>
        <w:t>statní doklady požadované stavebními úřady (včetně dokladů požadovaných k vydání kolaudačního souhlasu</w:t>
      </w:r>
      <w:r w:rsidR="00307411">
        <w:rPr>
          <w:rFonts w:ascii="Arial" w:hAnsi="Arial" w:cs="Arial"/>
        </w:rPr>
        <w:t>/rozhodnutí</w:t>
      </w:r>
      <w:r w:rsidR="00856A9A" w:rsidRPr="009A50B9">
        <w:rPr>
          <w:rFonts w:ascii="Arial" w:hAnsi="Arial" w:cs="Arial"/>
        </w:rPr>
        <w:t xml:space="preserve"> </w:t>
      </w:r>
      <w:r w:rsidR="00EF7A55" w:rsidRPr="009A50B9">
        <w:rPr>
          <w:rFonts w:ascii="Arial" w:hAnsi="Arial" w:cs="Arial"/>
        </w:rPr>
        <w:t xml:space="preserve">nebo k vydání povolení předčasného užívání stavby </w:t>
      </w:r>
      <w:r w:rsidR="00856A9A" w:rsidRPr="009A50B9">
        <w:rPr>
          <w:rFonts w:ascii="Arial" w:hAnsi="Arial" w:cs="Arial"/>
        </w:rPr>
        <w:t>– např. souhlasná stanoviska dotčených orgánů</w:t>
      </w:r>
      <w:r w:rsidR="00485B5A" w:rsidRPr="009A50B9">
        <w:rPr>
          <w:rFonts w:ascii="Arial" w:hAnsi="Arial" w:cs="Arial"/>
        </w:rPr>
        <w:t>)</w:t>
      </w:r>
      <w:r w:rsidR="00F6507F">
        <w:rPr>
          <w:rFonts w:ascii="Arial" w:hAnsi="Arial" w:cs="Arial"/>
        </w:rPr>
        <w:t>,</w:t>
      </w:r>
    </w:p>
    <w:p w14:paraId="69D55729" w14:textId="77777777" w:rsidR="00485B5A" w:rsidRPr="009A50B9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 w:rsidRPr="00F6507F">
        <w:rPr>
          <w:rFonts w:ascii="Arial" w:hAnsi="Arial" w:cs="Arial"/>
          <w:spacing w:val="-4"/>
        </w:rPr>
        <w:lastRenderedPageBreak/>
        <w:t>doklady o předání dotčených pozemků vlastníkům, s vyjádřením vlastníků pozemků, že souhlasí</w:t>
      </w:r>
      <w:r w:rsidRPr="009A50B9">
        <w:rPr>
          <w:rFonts w:ascii="Arial" w:hAnsi="Arial" w:cs="Arial"/>
        </w:rPr>
        <w:t xml:space="preserve"> se stavem, v jakém jsou pozemky předávány</w:t>
      </w:r>
      <w:r w:rsidR="00F6507F">
        <w:rPr>
          <w:rFonts w:ascii="Arial" w:hAnsi="Arial" w:cs="Arial"/>
        </w:rPr>
        <w:t>,</w:t>
      </w:r>
    </w:p>
    <w:p w14:paraId="387DBCF3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částí díla jiným vlastníkem, případně správcem</w:t>
      </w:r>
      <w:r w:rsidR="00F6507F">
        <w:rPr>
          <w:rFonts w:cs="Arial"/>
          <w:szCs w:val="22"/>
        </w:rPr>
        <w:t>,</w:t>
      </w:r>
    </w:p>
    <w:p w14:paraId="4AC6962F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dotčených inženýrských sítí jejich vlastníky, případně správci</w:t>
      </w:r>
      <w:r w:rsidR="00F6507F">
        <w:rPr>
          <w:rFonts w:cs="Arial"/>
          <w:szCs w:val="22"/>
        </w:rPr>
        <w:t>,</w:t>
      </w:r>
    </w:p>
    <w:p w14:paraId="3F7C7618" w14:textId="77777777" w:rsidR="00485B5A" w:rsidRPr="00B90512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pasportizace okolních objektů</w:t>
      </w:r>
      <w:r w:rsidRPr="009A50B9">
        <w:t xml:space="preserve"> a objízdných tras před zahájením a po dokončení prací</w:t>
      </w:r>
      <w:r w:rsidR="00F6507F">
        <w:t>,</w:t>
      </w:r>
    </w:p>
    <w:p w14:paraId="24CB5B93" w14:textId="77777777" w:rsidR="00B90512" w:rsidRPr="0010087F" w:rsidRDefault="00B90512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rFonts w:cs="Arial"/>
          <w:szCs w:val="22"/>
        </w:rPr>
        <w:t>pasportizaci objízdných tras před zahájením a po dokončení stavby</w:t>
      </w:r>
      <w:r w:rsidR="00F6507F">
        <w:rPr>
          <w:rFonts w:cs="Arial"/>
          <w:szCs w:val="22"/>
        </w:rPr>
        <w:t>,</w:t>
      </w:r>
    </w:p>
    <w:p w14:paraId="2884DC9D" w14:textId="77777777" w:rsidR="0010087F" w:rsidRPr="009A50B9" w:rsidRDefault="0010087F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strany závěrečné zprávy budou očíslovány a součástí bude seznam příloh.</w:t>
      </w:r>
    </w:p>
    <w:p w14:paraId="0C102E15" w14:textId="77777777" w:rsidR="00FB20B9" w:rsidRPr="00FB20B9" w:rsidRDefault="00550C37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9A50B9">
        <w:rPr>
          <w:rFonts w:cs="Arial"/>
          <w:szCs w:val="22"/>
        </w:rPr>
        <w:t xml:space="preserve">geometrické plány </w:t>
      </w:r>
      <w:r w:rsidR="006432A5">
        <w:rPr>
          <w:rFonts w:cs="Arial"/>
          <w:szCs w:val="22"/>
        </w:rPr>
        <w:t>odsouhlasené objednatelem a předané na katastrální úřad</w:t>
      </w:r>
      <w:r w:rsidR="007B74D6">
        <w:rPr>
          <w:rFonts w:cs="Arial"/>
          <w:szCs w:val="22"/>
        </w:rPr>
        <w:t>.</w:t>
      </w:r>
    </w:p>
    <w:p w14:paraId="63C49433" w14:textId="77777777" w:rsidR="00FB20B9" w:rsidRDefault="00FB20B9" w:rsidP="00306E3D">
      <w:pPr>
        <w:pStyle w:val="Bntext2"/>
        <w:tabs>
          <w:tab w:val="clear" w:pos="-1560"/>
        </w:tabs>
        <w:ind w:left="1068"/>
        <w:rPr>
          <w:szCs w:val="22"/>
        </w:rPr>
      </w:pPr>
    </w:p>
    <w:p w14:paraId="077647B1" w14:textId="77777777" w:rsidR="00FB20B9" w:rsidRPr="00FB20B9" w:rsidRDefault="00FB20B9" w:rsidP="00F401E8">
      <w:pPr>
        <w:pStyle w:val="Bntext2"/>
        <w:tabs>
          <w:tab w:val="clear" w:pos="-1560"/>
        </w:tabs>
        <w:ind w:left="0"/>
        <w:rPr>
          <w:szCs w:val="22"/>
        </w:rPr>
      </w:pPr>
      <w:r w:rsidRPr="00F6507F">
        <w:rPr>
          <w:rFonts w:cs="Arial"/>
          <w:spacing w:val="-4"/>
          <w:szCs w:val="22"/>
        </w:rPr>
        <w:t>Veškerou dokumentaci, která vznikne ve fyzické podobě v souvislosti s realizací stavby (např. stavební</w:t>
      </w:r>
      <w:r w:rsidRPr="00C85592">
        <w:rPr>
          <w:rFonts w:cs="Arial"/>
          <w:szCs w:val="22"/>
        </w:rPr>
        <w:t xml:space="preserve"> deník, závěrečnou zprávu včetně všech protokolů a dokladů, provedené posudky apod.), předá dodavatel stavebních prací objednateli na vyžádání nejpozději k termínu předání a převzetí díla </w:t>
      </w:r>
      <w:r w:rsidRPr="00F6507F">
        <w:rPr>
          <w:rFonts w:cs="Arial"/>
          <w:spacing w:val="-2"/>
          <w:szCs w:val="22"/>
        </w:rPr>
        <w:t>v elektronické podobě na CD</w:t>
      </w:r>
      <w:r w:rsidRPr="00C85592">
        <w:rPr>
          <w:rFonts w:cs="Arial"/>
          <w:szCs w:val="22"/>
        </w:rPr>
        <w:t>. Za elektronickou podobu je možno považovat i naskenování dokumentu do formátu PDF.</w:t>
      </w:r>
    </w:p>
    <w:p w14:paraId="5FA8F8A3" w14:textId="77777777" w:rsidR="005E44B0" w:rsidRPr="009A50B9" w:rsidRDefault="005E44B0" w:rsidP="005E44B0">
      <w:pPr>
        <w:pStyle w:val="Bntext2"/>
        <w:tabs>
          <w:tab w:val="clear" w:pos="-1560"/>
        </w:tabs>
        <w:ind w:left="1428"/>
        <w:rPr>
          <w:szCs w:val="22"/>
        </w:rPr>
      </w:pPr>
    </w:p>
    <w:p w14:paraId="70576CEA" w14:textId="77777777" w:rsidR="00EC1F5D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 průběhu přejímacího řízení bude pořízen „protokol o předání a převzetí“ podepsaný zástupci obou smluvních stran, který bude obsahovat vedle základních technických údajů zejména zhodnocení </w:t>
      </w:r>
      <w:r w:rsidRPr="00F6507F">
        <w:rPr>
          <w:rFonts w:ascii="Arial" w:hAnsi="Arial" w:cs="Arial"/>
          <w:spacing w:val="2"/>
          <w:sz w:val="22"/>
        </w:rPr>
        <w:t xml:space="preserve">kvality provedených prací, soupis případných vad a nedodělků </w:t>
      </w:r>
      <w:r w:rsidR="007B54D8" w:rsidRPr="00F6507F">
        <w:rPr>
          <w:rFonts w:ascii="Arial" w:hAnsi="Arial" w:cs="Arial"/>
          <w:spacing w:val="2"/>
          <w:sz w:val="22"/>
        </w:rPr>
        <w:t>(</w:t>
      </w:r>
      <w:r w:rsidRPr="00F6507F">
        <w:rPr>
          <w:rFonts w:ascii="Arial" w:hAnsi="Arial" w:cs="Arial"/>
          <w:spacing w:val="2"/>
          <w:sz w:val="22"/>
        </w:rPr>
        <w:t>bude-li s nimi dílo převzato</w:t>
      </w:r>
      <w:r w:rsidR="007B54D8" w:rsidRPr="00F6507F">
        <w:rPr>
          <w:rFonts w:ascii="Arial" w:hAnsi="Arial" w:cs="Arial"/>
          <w:spacing w:val="2"/>
          <w:sz w:val="22"/>
        </w:rPr>
        <w:t>)</w:t>
      </w:r>
      <w:r w:rsidRPr="00F6507F">
        <w:rPr>
          <w:rFonts w:ascii="Arial" w:hAnsi="Arial" w:cs="Arial"/>
          <w:spacing w:val="2"/>
          <w:sz w:val="22"/>
        </w:rPr>
        <w:t>, dohodu</w:t>
      </w:r>
      <w:r w:rsidRPr="009A50B9">
        <w:rPr>
          <w:rFonts w:ascii="Arial" w:hAnsi="Arial" w:cs="Arial"/>
          <w:sz w:val="22"/>
        </w:rPr>
        <w:t xml:space="preserve"> o termínech odstranění vad a nedodělků, datum vyklizení staveniště apod.</w:t>
      </w:r>
    </w:p>
    <w:p w14:paraId="64FA35D5" w14:textId="77777777" w:rsidR="00BD2E38" w:rsidRPr="009A50B9" w:rsidRDefault="00BD2E38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DF00AB6" w14:textId="77777777" w:rsidR="00BD2E38" w:rsidRPr="009A50B9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je oprávněn odmítnout převzetí díla pro nedodělky. Odmítne-li objednatel dílo převzít, je povinen do zápisu uvést důvody tohoto odmítnutí. Objednatel nemá právo odmítnout převzetí stavby pro ojedinělé drobné vady, které samy o sobě ani ve spojení s jinými nebrání užívání stavby funkčně nebo esteticky, ani její užívání podstatným způsobem neomezují.</w:t>
      </w:r>
    </w:p>
    <w:p w14:paraId="2CD7DC42" w14:textId="77777777" w:rsidR="00BD2E38" w:rsidRPr="009A50B9" w:rsidRDefault="00BD2E38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029986E" w14:textId="77777777"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sjednávají, že drobnými vadami ve smyslu </w:t>
      </w:r>
      <w:r w:rsidR="007B74D6">
        <w:rPr>
          <w:rFonts w:ascii="Arial" w:hAnsi="Arial" w:cs="Arial"/>
          <w:sz w:val="22"/>
        </w:rPr>
        <w:t>odst.</w:t>
      </w:r>
      <w:r w:rsidRPr="009A50B9">
        <w:rPr>
          <w:rFonts w:ascii="Arial" w:hAnsi="Arial" w:cs="Arial"/>
          <w:sz w:val="22"/>
        </w:rPr>
        <w:t xml:space="preserve"> 8.5</w:t>
      </w:r>
      <w:r w:rsidR="007B74D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 smlouvy nejsou odchylky v kvalitě a parametrech díla stanovených projektovou dokumentací, českými technickými normami (ČSN)</w:t>
      </w:r>
      <w:r w:rsidR="00901A5C" w:rsidRPr="009A50B9">
        <w:rPr>
          <w:rFonts w:ascii="Arial" w:hAnsi="Arial" w:cs="Arial"/>
          <w:sz w:val="22"/>
        </w:rPr>
        <w:t>,</w:t>
      </w:r>
      <w:r w:rsidR="00EF4010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technickými kvalitativními podmínkami (TKP)</w:t>
      </w:r>
      <w:r w:rsidR="00901A5C" w:rsidRPr="009A50B9">
        <w:rPr>
          <w:rFonts w:ascii="Arial" w:hAnsi="Arial" w:cs="Arial"/>
          <w:sz w:val="22"/>
        </w:rPr>
        <w:t xml:space="preserve"> a příslušnými technickými podmínkami </w:t>
      </w:r>
      <w:r w:rsidR="00901A5C" w:rsidRPr="0000552F">
        <w:rPr>
          <w:rFonts w:ascii="Arial" w:hAnsi="Arial" w:cs="Arial"/>
          <w:spacing w:val="4"/>
          <w:sz w:val="22"/>
        </w:rPr>
        <w:t>(TP),</w:t>
      </w:r>
      <w:r w:rsidRPr="0000552F">
        <w:rPr>
          <w:rFonts w:ascii="Arial" w:hAnsi="Arial" w:cs="Arial"/>
          <w:spacing w:val="4"/>
          <w:sz w:val="22"/>
        </w:rPr>
        <w:t xml:space="preserve"> které se vztahují ke zpracovávanému dílu. </w:t>
      </w:r>
      <w:r w:rsidRPr="0000552F">
        <w:rPr>
          <w:rFonts w:ascii="Arial" w:hAnsi="Arial" w:cs="Arial"/>
          <w:spacing w:val="6"/>
          <w:sz w:val="22"/>
        </w:rPr>
        <w:t>Drobnými vadami dále nejsou odchylky v kvalitě</w:t>
      </w:r>
      <w:r w:rsidRPr="009A50B9">
        <w:rPr>
          <w:rFonts w:ascii="Arial" w:hAnsi="Arial" w:cs="Arial"/>
          <w:sz w:val="22"/>
        </w:rPr>
        <w:t xml:space="preserve"> a parametrech díla stanovených touto smlouvou a dalšími obecně závaznými předpisy, které se vztahují ke zpracovávanému dílu</w:t>
      </w:r>
      <w:r w:rsidR="00E931C0" w:rsidRPr="009A50B9">
        <w:rPr>
          <w:rFonts w:ascii="Arial" w:hAnsi="Arial" w:cs="Arial"/>
          <w:sz w:val="22"/>
        </w:rPr>
        <w:t xml:space="preserve"> a jejichž odstraňování si nevyžádá omezení provozu na pozemní komunikaci.</w:t>
      </w:r>
    </w:p>
    <w:p w14:paraId="06C9A69B" w14:textId="77777777" w:rsidR="002F2076" w:rsidRPr="009A50B9" w:rsidRDefault="002F2076" w:rsidP="002F2076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109387E" w14:textId="77777777"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sjednávají, že za ojedinělé drobné vady ve smyslu </w:t>
      </w:r>
      <w:r w:rsidR="002F2076">
        <w:rPr>
          <w:rFonts w:ascii="Arial" w:hAnsi="Arial" w:cs="Arial"/>
          <w:sz w:val="22"/>
        </w:rPr>
        <w:t>odst</w:t>
      </w:r>
      <w:r w:rsidRPr="009A50B9">
        <w:rPr>
          <w:rFonts w:ascii="Arial" w:hAnsi="Arial" w:cs="Arial"/>
          <w:sz w:val="22"/>
        </w:rPr>
        <w:t>. 8.5</w:t>
      </w:r>
      <w:r w:rsidR="002F207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 smlouvy nebudou považovány vady vyskytující se v rozsahu převyšujícím 5 vad zpracovávaného díla.</w:t>
      </w:r>
    </w:p>
    <w:p w14:paraId="59C8E561" w14:textId="77777777"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B14AF81" w14:textId="77777777" w:rsidR="0091026D" w:rsidRPr="009A50B9" w:rsidRDefault="0091026D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případě, že budou zjištěny vady díla v rámci přejímacího řízení, je zhotovitel povinen </w:t>
      </w:r>
      <w:r w:rsidRPr="0000552F">
        <w:rPr>
          <w:rFonts w:ascii="Arial" w:hAnsi="Arial" w:cs="Arial"/>
          <w:spacing w:val="-4"/>
          <w:sz w:val="22"/>
        </w:rPr>
        <w:t xml:space="preserve">je odstranit </w:t>
      </w:r>
      <w:r w:rsidR="00924BA5" w:rsidRPr="0000552F">
        <w:rPr>
          <w:rFonts w:ascii="Arial" w:hAnsi="Arial" w:cs="Arial"/>
          <w:spacing w:val="-4"/>
          <w:sz w:val="22"/>
        </w:rPr>
        <w:t>v termínu společně dohodnutém</w:t>
      </w:r>
      <w:r w:rsidRPr="0000552F">
        <w:rPr>
          <w:rFonts w:ascii="Arial" w:hAnsi="Arial" w:cs="Arial"/>
          <w:spacing w:val="-4"/>
          <w:sz w:val="22"/>
        </w:rPr>
        <w:t>. Pozdější termín odstranění vad je možný pouze na základě</w:t>
      </w:r>
      <w:r w:rsidRPr="009A50B9">
        <w:rPr>
          <w:rFonts w:ascii="Arial" w:hAnsi="Arial" w:cs="Arial"/>
          <w:sz w:val="22"/>
        </w:rPr>
        <w:t xml:space="preserve"> písemné dohody obou smluvních stran.</w:t>
      </w:r>
    </w:p>
    <w:p w14:paraId="339DB112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39EC4C6" w14:textId="77777777"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00552F">
        <w:rPr>
          <w:rFonts w:ascii="Arial" w:hAnsi="Arial" w:cs="Arial"/>
          <w:spacing w:val="2"/>
          <w:sz w:val="22"/>
        </w:rPr>
        <w:t>Zhotovitel</w:t>
      </w:r>
      <w:r w:rsidR="009A2013" w:rsidRPr="0000552F">
        <w:rPr>
          <w:rFonts w:ascii="Arial" w:hAnsi="Arial" w:cs="Arial"/>
          <w:spacing w:val="2"/>
          <w:sz w:val="22"/>
        </w:rPr>
        <w:t xml:space="preserve"> </w:t>
      </w:r>
      <w:r w:rsidRPr="0000552F">
        <w:rPr>
          <w:rFonts w:ascii="Arial" w:hAnsi="Arial" w:cs="Arial"/>
          <w:spacing w:val="2"/>
          <w:sz w:val="22"/>
        </w:rPr>
        <w:t xml:space="preserve">je povinen účastnit </w:t>
      </w:r>
      <w:r w:rsidR="009A2013" w:rsidRPr="0000552F">
        <w:rPr>
          <w:rFonts w:ascii="Arial" w:hAnsi="Arial" w:cs="Arial"/>
          <w:spacing w:val="2"/>
          <w:sz w:val="22"/>
        </w:rPr>
        <w:t xml:space="preserve">se </w:t>
      </w:r>
      <w:r w:rsidRPr="0000552F">
        <w:rPr>
          <w:rFonts w:ascii="Arial" w:hAnsi="Arial" w:cs="Arial"/>
          <w:spacing w:val="2"/>
          <w:sz w:val="22"/>
        </w:rPr>
        <w:t>závěrečné kontrolní prohlídky stavby. Objednatel jej vyrozumí</w:t>
      </w:r>
      <w:r w:rsidRPr="009A50B9">
        <w:rPr>
          <w:rFonts w:ascii="Arial" w:hAnsi="Arial" w:cs="Arial"/>
          <w:sz w:val="22"/>
        </w:rPr>
        <w:t xml:space="preserve"> o termínu její</w:t>
      </w:r>
      <w:r w:rsidR="00A963A2" w:rsidRPr="009A50B9">
        <w:rPr>
          <w:rFonts w:ascii="Arial" w:hAnsi="Arial" w:cs="Arial"/>
          <w:sz w:val="22"/>
        </w:rPr>
        <w:t>ho konání nejméně 5 dnů předem.</w:t>
      </w:r>
    </w:p>
    <w:p w14:paraId="3CEFB37A" w14:textId="77777777" w:rsidR="004961A3" w:rsidRPr="009A50B9" w:rsidRDefault="004961A3" w:rsidP="004961A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2C5171A" w14:textId="77777777"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odstranit všechny jím zaviněné závady zjištěné při závěrečné kontrolní </w:t>
      </w:r>
      <w:r w:rsidRPr="0000552F">
        <w:rPr>
          <w:rFonts w:ascii="Arial" w:hAnsi="Arial" w:cs="Arial"/>
          <w:spacing w:val="-4"/>
          <w:sz w:val="22"/>
        </w:rPr>
        <w:t>prohlídce ve lhůtě určené v zápise z kontrolní prohlídky stavby a splnit podmínky stanovené pro povolení</w:t>
      </w:r>
      <w:r w:rsidRPr="009A50B9">
        <w:rPr>
          <w:rFonts w:ascii="Arial" w:hAnsi="Arial" w:cs="Arial"/>
          <w:sz w:val="22"/>
        </w:rPr>
        <w:t xml:space="preserve"> </w:t>
      </w:r>
      <w:r w:rsidRPr="0000552F">
        <w:rPr>
          <w:rFonts w:ascii="Arial" w:hAnsi="Arial" w:cs="Arial"/>
          <w:spacing w:val="-4"/>
          <w:sz w:val="22"/>
        </w:rPr>
        <w:t>k užívání předmětu smlouvy. O odstranění zjištěných závad bude sepsán mezi smluvními stranami zápis.</w:t>
      </w:r>
    </w:p>
    <w:p w14:paraId="6E141ABB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452736B" w14:textId="77777777" w:rsidR="00F77E11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Dílo bude předáváno v souladu s  termíny ukončení dle odst. 3.1</w:t>
      </w:r>
      <w:r w:rsidR="0000552F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</w:t>
      </w:r>
      <w:r w:rsidR="0070666E" w:rsidRPr="009A50B9">
        <w:rPr>
          <w:rFonts w:ascii="Arial" w:hAnsi="Arial" w:cs="Arial"/>
          <w:sz w:val="22"/>
        </w:rPr>
        <w:t>této smlouvy</w:t>
      </w:r>
      <w:r w:rsidRPr="009A50B9">
        <w:rPr>
          <w:rFonts w:ascii="Arial" w:hAnsi="Arial" w:cs="Arial"/>
          <w:sz w:val="22"/>
        </w:rPr>
        <w:t>, pokud nebude smluvními stranami dohodnuto jinak. Předmět díla bude dokončen včetně konečného úklidu a</w:t>
      </w:r>
      <w:r w:rsidR="0070666E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řádného vyčištění stavby</w:t>
      </w:r>
      <w:r w:rsidR="009955DE" w:rsidRPr="009A50B9">
        <w:rPr>
          <w:rFonts w:ascii="Arial" w:hAnsi="Arial" w:cs="Arial"/>
          <w:sz w:val="22"/>
        </w:rPr>
        <w:t xml:space="preserve"> a staveniště</w:t>
      </w:r>
      <w:r w:rsidRPr="009A50B9">
        <w:rPr>
          <w:rFonts w:ascii="Arial" w:hAnsi="Arial" w:cs="Arial"/>
          <w:sz w:val="22"/>
        </w:rPr>
        <w:t>.</w:t>
      </w:r>
    </w:p>
    <w:p w14:paraId="3A229089" w14:textId="77777777" w:rsidR="00D45750" w:rsidRDefault="00D45750" w:rsidP="00D45750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B0FA83E" w14:textId="77777777" w:rsidR="00D45750" w:rsidRPr="009A50B9" w:rsidRDefault="00D45750" w:rsidP="00D45750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2B62F83" w14:textId="77777777" w:rsidR="00F77E11" w:rsidRPr="009A50B9" w:rsidRDefault="00F77E11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lastRenderedPageBreak/>
        <w:t>Článek 9 – Odpovědnost za vady, záruční podmínky</w:t>
      </w:r>
    </w:p>
    <w:p w14:paraId="22497807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zodpovídá za to, že dílo je zhotoveno podle podmínek smlouvy, a že po dobu záruční doby bude dílo mít vlastnosti dohodnuté v této smlouvě a vlastnosti stanovené právními předpisy, </w:t>
      </w:r>
      <w:r w:rsidRPr="006F21CD">
        <w:rPr>
          <w:rFonts w:ascii="Arial" w:hAnsi="Arial" w:cs="Arial"/>
          <w:spacing w:val="-4"/>
          <w:sz w:val="22"/>
        </w:rPr>
        <w:t>příslušný</w:t>
      </w:r>
      <w:r w:rsidR="00BD491E" w:rsidRPr="006F21CD">
        <w:rPr>
          <w:rFonts w:ascii="Arial" w:hAnsi="Arial" w:cs="Arial"/>
          <w:spacing w:val="-4"/>
          <w:sz w:val="22"/>
        </w:rPr>
        <w:t>mi</w:t>
      </w:r>
      <w:r w:rsidRPr="006F21CD">
        <w:rPr>
          <w:rFonts w:ascii="Arial" w:hAnsi="Arial" w:cs="Arial"/>
          <w:spacing w:val="-4"/>
          <w:sz w:val="22"/>
        </w:rPr>
        <w:t xml:space="preserve"> </w:t>
      </w:r>
      <w:r w:rsidR="00BD491E" w:rsidRPr="006F21CD">
        <w:rPr>
          <w:rFonts w:ascii="Arial" w:hAnsi="Arial" w:cs="Arial"/>
          <w:spacing w:val="-4"/>
          <w:sz w:val="22"/>
        </w:rPr>
        <w:t>technickými normami,</w:t>
      </w:r>
      <w:r w:rsidRPr="006F21CD">
        <w:rPr>
          <w:rFonts w:ascii="Arial" w:hAnsi="Arial" w:cs="Arial"/>
          <w:spacing w:val="-4"/>
          <w:sz w:val="22"/>
        </w:rPr>
        <w:t xml:space="preserve"> případně vlastnosti obvyklé.</w:t>
      </w:r>
      <w:r w:rsidR="00885ECA" w:rsidRPr="006F21CD">
        <w:rPr>
          <w:rFonts w:ascii="Arial" w:hAnsi="Arial" w:cs="Arial"/>
          <w:spacing w:val="-4"/>
          <w:sz w:val="22"/>
        </w:rPr>
        <w:t xml:space="preserve"> Bylo-li plněno vadně, je se zhotovitelem</w:t>
      </w:r>
      <w:r w:rsidR="00885ECA" w:rsidRPr="009A50B9">
        <w:rPr>
          <w:rFonts w:ascii="Arial" w:hAnsi="Arial" w:cs="Arial"/>
          <w:sz w:val="22"/>
        </w:rPr>
        <w:t xml:space="preserve"> společně a nerozdílně za podmínek § 2630 občanského zákoníku zavázán poddodavatel zhotovitele, dodavatel stavební dokumentace a dozor nad stavbou.</w:t>
      </w:r>
    </w:p>
    <w:p w14:paraId="778E6A4D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D9100F0" w14:textId="77777777" w:rsidR="00F77E11" w:rsidRPr="006F21CD" w:rsidRDefault="00F77E11" w:rsidP="00E82856">
      <w:pPr>
        <w:pStyle w:val="Zkladntextodsazen"/>
        <w:numPr>
          <w:ilvl w:val="1"/>
          <w:numId w:val="14"/>
        </w:numPr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sz w:val="22"/>
        </w:rPr>
        <w:t>Zhotovitel poskytuje na stavební část díla záruku v délce 60 měsíců</w:t>
      </w:r>
      <w:r w:rsidR="00413889" w:rsidRPr="009A50B9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Záruční doba počíná běžet dnem předání a převzetí díla ve smyslu čl. 8 této smlouvy</w:t>
      </w:r>
      <w:r w:rsidR="00D14BD1" w:rsidRPr="009A50B9">
        <w:rPr>
          <w:rFonts w:ascii="Arial" w:hAnsi="Arial" w:cs="Arial"/>
          <w:sz w:val="22"/>
        </w:rPr>
        <w:t xml:space="preserve"> po odstranění poslední vady a nedodělku.</w:t>
      </w:r>
    </w:p>
    <w:p w14:paraId="2EDDBF7F" w14:textId="77777777" w:rsidR="006F21CD" w:rsidRPr="009A50B9" w:rsidRDefault="006F21CD" w:rsidP="006F21CD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0C08297B" w14:textId="77777777" w:rsidR="00942425" w:rsidRPr="009A50B9" w:rsidRDefault="00942425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neodpovídá za vady vzniklé po převzetí stavby v důsledku neodborného zásahu, neodborného užívání ze strany objednatele (uživatele) a zásahem třetích osob.</w:t>
      </w:r>
      <w:r w:rsidR="00562B9D" w:rsidRPr="009A50B9">
        <w:rPr>
          <w:rFonts w:ascii="Arial" w:hAnsi="Arial" w:cs="Arial"/>
          <w:sz w:val="22"/>
        </w:rPr>
        <w:t xml:space="preserve"> </w:t>
      </w:r>
    </w:p>
    <w:p w14:paraId="302C0BF5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4D3794B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 vady díla, které se projevily po záruční době, odpovídá zhotovitel v případě, že jejich příčinou bylo porušení povinností zhotovitele.</w:t>
      </w:r>
    </w:p>
    <w:p w14:paraId="5FE0EA11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2807461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je v záruční době oprávněn nárokovat písemně u zhotovitele bezplatné odstranění vad s uvedením, jak se tyto vady projevují. Uplatnit právo z vad díla může objednatel nejpozději v poslední den záruční doby, přičemž rozhodující je datum doručení písemného oznámení vad zhotoviteli.</w:t>
      </w:r>
    </w:p>
    <w:p w14:paraId="24FD7DC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BCF6BFA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-6"/>
          <w:sz w:val="22"/>
        </w:rPr>
        <w:t xml:space="preserve">Zhotovitel je povinen oprávněně nárokované vady bezplatně odstranit, a to </w:t>
      </w:r>
      <w:r w:rsidR="00BD491E" w:rsidRPr="006F21CD">
        <w:rPr>
          <w:rFonts w:ascii="Arial" w:hAnsi="Arial" w:cs="Arial"/>
          <w:spacing w:val="-6"/>
          <w:sz w:val="22"/>
        </w:rPr>
        <w:t>bez zbytečného odkladu,</w:t>
      </w:r>
      <w:r w:rsidR="00BD491E" w:rsidRPr="009A50B9">
        <w:rPr>
          <w:rFonts w:ascii="Arial" w:hAnsi="Arial" w:cs="Arial"/>
          <w:sz w:val="22"/>
        </w:rPr>
        <w:t xml:space="preserve"> </w:t>
      </w:r>
      <w:r w:rsidR="00BD491E" w:rsidRPr="006F21CD">
        <w:rPr>
          <w:rFonts w:ascii="Arial" w:hAnsi="Arial" w:cs="Arial"/>
          <w:spacing w:val="4"/>
          <w:sz w:val="22"/>
        </w:rPr>
        <w:t xml:space="preserve">nejpozději však </w:t>
      </w:r>
      <w:r w:rsidRPr="006F21CD">
        <w:rPr>
          <w:rFonts w:ascii="Arial" w:hAnsi="Arial" w:cs="Arial"/>
          <w:spacing w:val="4"/>
          <w:sz w:val="22"/>
        </w:rPr>
        <w:t>ve lhůtě do 30 dnů od uplatnění reklamace</w:t>
      </w:r>
      <w:r w:rsidR="005B5DAA" w:rsidRPr="006F21CD">
        <w:rPr>
          <w:rFonts w:ascii="Arial" w:hAnsi="Arial" w:cs="Arial"/>
          <w:spacing w:val="4"/>
          <w:sz w:val="22"/>
        </w:rPr>
        <w:t>,</w:t>
      </w:r>
      <w:r w:rsidRPr="006F21CD">
        <w:rPr>
          <w:rFonts w:ascii="Arial" w:hAnsi="Arial" w:cs="Arial"/>
          <w:spacing w:val="4"/>
          <w:sz w:val="22"/>
        </w:rPr>
        <w:t xml:space="preserve"> nebo </w:t>
      </w:r>
      <w:r w:rsidR="00BD491E" w:rsidRPr="006F21CD">
        <w:rPr>
          <w:rFonts w:ascii="Arial" w:hAnsi="Arial" w:cs="Arial"/>
          <w:spacing w:val="4"/>
          <w:sz w:val="22"/>
        </w:rPr>
        <w:t xml:space="preserve">v přiměřené </w:t>
      </w:r>
      <w:r w:rsidRPr="006F21CD">
        <w:rPr>
          <w:rFonts w:ascii="Arial" w:hAnsi="Arial" w:cs="Arial"/>
          <w:spacing w:val="4"/>
          <w:sz w:val="22"/>
        </w:rPr>
        <w:t>lhůtě, která bude</w:t>
      </w:r>
      <w:r w:rsidRPr="009A50B9">
        <w:rPr>
          <w:rFonts w:ascii="Arial" w:hAnsi="Arial" w:cs="Arial"/>
          <w:sz w:val="22"/>
        </w:rPr>
        <w:t xml:space="preserve"> pro ten účel sjednána. </w:t>
      </w:r>
    </w:p>
    <w:p w14:paraId="4F6E1522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D2DA5D9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 havárie započne zhotovitel s odstraněním vady bezodkladně, tj. do 48 hodin od jejího oznámení, pokud se strany nedohodnou jinak. </w:t>
      </w:r>
    </w:p>
    <w:p w14:paraId="6B405045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D544A20" w14:textId="77777777" w:rsidR="00F77E11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 sjednanou úhradu odstraní zhotovitel i poškození a vady, za které neručí.</w:t>
      </w:r>
    </w:p>
    <w:p w14:paraId="45AC6632" w14:textId="77777777"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1D96B54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Pokud zhotovitel ve sjednané nebo stanovené lhůtě oprávněně reklamovanou vadu díla neodstraní ani se k ní nevyjádří, je objednatel oprávněn dát vadu odstranit na náklady zhotovitele, nebo mu vyúčtovat škodu s tím spojenou.</w:t>
      </w:r>
    </w:p>
    <w:p w14:paraId="0CF71CDB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F1ABEE5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4"/>
          <w:sz w:val="22"/>
        </w:rPr>
        <w:t xml:space="preserve">Za škodu vzniklou porušením povinností dle odst. </w:t>
      </w:r>
      <w:r w:rsidR="00942425" w:rsidRPr="006F21CD">
        <w:rPr>
          <w:rFonts w:ascii="Arial" w:hAnsi="Arial" w:cs="Arial"/>
          <w:spacing w:val="4"/>
          <w:sz w:val="22"/>
        </w:rPr>
        <w:t>9.</w:t>
      </w:r>
      <w:r w:rsidRPr="006F21CD">
        <w:rPr>
          <w:rFonts w:ascii="Arial" w:hAnsi="Arial" w:cs="Arial"/>
          <w:spacing w:val="4"/>
          <w:sz w:val="22"/>
        </w:rPr>
        <w:t>1</w:t>
      </w:r>
      <w:r w:rsidR="00152517">
        <w:rPr>
          <w:rFonts w:ascii="Arial" w:hAnsi="Arial" w:cs="Arial"/>
          <w:spacing w:val="4"/>
          <w:sz w:val="22"/>
        </w:rPr>
        <w:t>.</w:t>
      </w:r>
      <w:r w:rsidR="00D42B8F" w:rsidRPr="006F21CD">
        <w:rPr>
          <w:rFonts w:ascii="Arial" w:hAnsi="Arial" w:cs="Arial"/>
          <w:spacing w:val="4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tohoto článku zhotovitel neodpovídá jen</w:t>
      </w:r>
      <w:r w:rsidRPr="009A50B9">
        <w:rPr>
          <w:rFonts w:ascii="Arial" w:hAnsi="Arial" w:cs="Arial"/>
          <w:sz w:val="22"/>
        </w:rPr>
        <w:t xml:space="preserve"> v případě, že prokáže, že škoda byla způsobena okolnostmi vylučujícími jeho odpovědnost.</w:t>
      </w:r>
    </w:p>
    <w:p w14:paraId="401A5703" w14:textId="77777777" w:rsidR="003C2D52" w:rsidRPr="009A50B9" w:rsidRDefault="003C2D52" w:rsidP="003C2D52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D88D426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 případě, že zhotovitel z jakéhokoliv důvodu nedokončí dílo, pak záruka za jakost platí na dodávky a práce provedené do doby ukončení prací.</w:t>
      </w:r>
    </w:p>
    <w:p w14:paraId="153F8947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182299B" w14:textId="77777777" w:rsidR="00F77E11" w:rsidRPr="009A50B9" w:rsidRDefault="005B5DAA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Provedené odstranění </w:t>
      </w:r>
      <w:r w:rsidR="00F77E11" w:rsidRPr="009A50B9">
        <w:rPr>
          <w:rFonts w:ascii="Arial" w:hAnsi="Arial" w:cs="Arial"/>
          <w:sz w:val="22"/>
        </w:rPr>
        <w:t>vady předá zhotovitel objednateli písemně. Na provedenou opravu poskytne zhotovitel novou záruku ve stejné délce jako v </w:t>
      </w:r>
      <w:r w:rsidR="00D45750">
        <w:rPr>
          <w:rFonts w:ascii="Arial" w:hAnsi="Arial" w:cs="Arial"/>
          <w:sz w:val="22"/>
        </w:rPr>
        <w:t>odst</w:t>
      </w:r>
      <w:r w:rsidR="00F77E11" w:rsidRPr="009A50B9">
        <w:rPr>
          <w:rFonts w:ascii="Arial" w:hAnsi="Arial" w:cs="Arial"/>
          <w:sz w:val="22"/>
        </w:rPr>
        <w:t>. 9.2</w:t>
      </w:r>
      <w:r w:rsidR="00D45750">
        <w:rPr>
          <w:rFonts w:ascii="Arial" w:hAnsi="Arial" w:cs="Arial"/>
          <w:sz w:val="22"/>
        </w:rPr>
        <w:t>.</w:t>
      </w:r>
      <w:r w:rsidR="00F77E11" w:rsidRPr="009A50B9">
        <w:rPr>
          <w:rFonts w:ascii="Arial" w:hAnsi="Arial" w:cs="Arial"/>
          <w:sz w:val="22"/>
        </w:rPr>
        <w:t xml:space="preserve"> této smlouvy, která počíná běžet dnem předání a převzetí opravy.</w:t>
      </w:r>
    </w:p>
    <w:p w14:paraId="3982FDB8" w14:textId="77777777" w:rsidR="00C54635" w:rsidRPr="009A50B9" w:rsidRDefault="00C54635" w:rsidP="00C54635">
      <w:pPr>
        <w:pStyle w:val="Odstavecseseznamem"/>
        <w:rPr>
          <w:rFonts w:ascii="Arial" w:hAnsi="Arial" w:cs="Arial"/>
        </w:rPr>
      </w:pPr>
    </w:p>
    <w:p w14:paraId="714C5096" w14:textId="77777777" w:rsidR="00F77E11" w:rsidRPr="009A50B9" w:rsidRDefault="00F77E11">
      <w:pPr>
        <w:tabs>
          <w:tab w:val="center" w:pos="4702"/>
          <w:tab w:val="left" w:pos="6090"/>
        </w:tabs>
        <w:rPr>
          <w:rFonts w:ascii="Arial" w:hAnsi="Arial" w:cs="Arial"/>
          <w:b/>
        </w:rPr>
      </w:pPr>
    </w:p>
    <w:p w14:paraId="17BC750B" w14:textId="77777777" w:rsidR="00F77E11" w:rsidRPr="009A50B9" w:rsidRDefault="00F77E11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10 – Odpovědnost za škodu</w:t>
      </w:r>
    </w:p>
    <w:p w14:paraId="33E2E5DD" w14:textId="77777777" w:rsidR="00F77E11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Nebezpečí škody na realizovaném díle nese zhotovitel v plném rozsahu až do dne předání a</w:t>
      </w:r>
      <w:r w:rsidR="000F1C1F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převzetí díla</w:t>
      </w:r>
      <w:r w:rsidR="00562B9D" w:rsidRPr="009A50B9">
        <w:rPr>
          <w:rFonts w:ascii="Arial" w:hAnsi="Arial" w:cs="Arial"/>
          <w:sz w:val="22"/>
        </w:rPr>
        <w:t>, ledaže by ke škodě došlo i jinak.</w:t>
      </w:r>
    </w:p>
    <w:p w14:paraId="229911F9" w14:textId="77777777"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5534A42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Zhotovitel nese odpovědnost původce odpadů a zavazuje se nezpůsobit únik ropných, toxických či jiných škodlivých látek na stavbě.</w:t>
      </w:r>
    </w:p>
    <w:p w14:paraId="4754A6C9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58F3A93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nahradit objednateli nebo třetím osobám v plné výši škodu, která vznikla při realizaci díla v souvislosti nebo jako důsledek porušení povinností a závazků zhotovitele dle této smlouvy.</w:t>
      </w:r>
    </w:p>
    <w:p w14:paraId="32C6CCCE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zavazuje na vlastní náklady opravit případné poškození komunikací, způsobené jeho provozem nebo činností.</w:t>
      </w:r>
    </w:p>
    <w:p w14:paraId="0FABC58B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BC61CA5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Všechny plochy dotčené výstavbou a eventuální škody způsobené v souvislosti s</w:t>
      </w:r>
      <w:r w:rsidR="009B1F88" w:rsidRPr="009A50B9">
        <w:rPr>
          <w:rFonts w:ascii="Arial" w:hAnsi="Arial" w:cs="Arial"/>
          <w:sz w:val="22"/>
        </w:rPr>
        <w:t> realizací díla</w:t>
      </w:r>
      <w:r w:rsidRPr="009A50B9">
        <w:rPr>
          <w:rFonts w:ascii="Arial" w:hAnsi="Arial" w:cs="Arial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budou po skončení prací zhotovitelem na vlastní náklady odstraněny a dotčené plochy uvedeny</w:t>
      </w:r>
      <w:r w:rsidRPr="009A50B9">
        <w:rPr>
          <w:rFonts w:ascii="Arial" w:hAnsi="Arial" w:cs="Arial"/>
          <w:sz w:val="22"/>
        </w:rPr>
        <w:t xml:space="preserve"> do původního nebo projektovaného stavu.</w:t>
      </w:r>
    </w:p>
    <w:p w14:paraId="0A45B3CC" w14:textId="77777777"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14:paraId="2F0F4206" w14:textId="77777777" w:rsidR="00BF0073" w:rsidRDefault="00924BA5" w:rsidP="00E82856">
      <w:pPr>
        <w:pStyle w:val="Zkladntextodsazen"/>
        <w:numPr>
          <w:ilvl w:val="1"/>
          <w:numId w:val="15"/>
        </w:numPr>
        <w:spacing w:after="120"/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-6"/>
          <w:sz w:val="22"/>
        </w:rPr>
        <w:t>Zhotovitel se zavazuje, že po celou dobu plnění svého závazku z této smlouvy bude mít na vlastní</w:t>
      </w:r>
      <w:r w:rsidRPr="009A50B9">
        <w:rPr>
          <w:rFonts w:ascii="Arial" w:hAnsi="Arial" w:cs="Arial"/>
          <w:sz w:val="22"/>
        </w:rPr>
        <w:t xml:space="preserve"> náklady sjednáno pojištění odpovědnosti za škodu způsobenou dodavatelem třetí osobě s minimální pojistnou částkou pojištění odpovědnosti za škodu způsobenou třetím osobám ve výši min. </w:t>
      </w:r>
      <w:r w:rsidR="00212555">
        <w:rPr>
          <w:rFonts w:ascii="Arial" w:hAnsi="Arial" w:cs="Arial"/>
          <w:sz w:val="22"/>
        </w:rPr>
        <w:t>20</w:t>
      </w:r>
      <w:r w:rsidRPr="00F22B41">
        <w:rPr>
          <w:rFonts w:ascii="Arial" w:hAnsi="Arial" w:cs="Arial"/>
          <w:sz w:val="22"/>
        </w:rPr>
        <w:t xml:space="preserve"> mil. Kč</w:t>
      </w:r>
      <w:r w:rsidRPr="009A50B9">
        <w:rPr>
          <w:rFonts w:ascii="Arial" w:hAnsi="Arial" w:cs="Arial"/>
          <w:sz w:val="22"/>
        </w:rPr>
        <w:t>.</w:t>
      </w:r>
      <w:r w:rsidR="00BF0073" w:rsidRPr="009A50B9">
        <w:rPr>
          <w:rFonts w:ascii="Arial" w:hAnsi="Arial" w:cs="Arial"/>
          <w:sz w:val="22"/>
        </w:rPr>
        <w:t xml:space="preserve">  </w:t>
      </w:r>
    </w:p>
    <w:p w14:paraId="77649A65" w14:textId="77777777" w:rsidR="007C34A7" w:rsidRPr="007C34A7" w:rsidRDefault="007C34A7" w:rsidP="007C34A7">
      <w:pPr>
        <w:pStyle w:val="Zkladntextodsazen"/>
        <w:spacing w:after="120"/>
        <w:jc w:val="both"/>
        <w:rPr>
          <w:rFonts w:ascii="Arial" w:hAnsi="Arial" w:cs="Arial"/>
          <w:sz w:val="16"/>
          <w:szCs w:val="16"/>
        </w:rPr>
      </w:pPr>
    </w:p>
    <w:p w14:paraId="69841A10" w14:textId="77777777" w:rsidR="00924BA5" w:rsidRPr="009A50B9" w:rsidRDefault="00924BA5" w:rsidP="00E82856">
      <w:pPr>
        <w:pStyle w:val="Zkladntextodsazen"/>
        <w:numPr>
          <w:ilvl w:val="1"/>
          <w:numId w:val="15"/>
        </w:numPr>
        <w:tabs>
          <w:tab w:val="left" w:pos="567"/>
        </w:tabs>
        <w:spacing w:after="12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předat objednateli úředně ověřenou kopii pojistné smlouvy na požadované poji</w:t>
      </w:r>
      <w:r w:rsidR="00A963A2" w:rsidRPr="009A50B9">
        <w:rPr>
          <w:rFonts w:ascii="Arial" w:hAnsi="Arial" w:cs="Arial"/>
          <w:sz w:val="22"/>
        </w:rPr>
        <w:t>štění při podpisu této smlouvy.</w:t>
      </w:r>
    </w:p>
    <w:p w14:paraId="0BE8BDF1" w14:textId="77777777" w:rsidR="00FC7111" w:rsidRDefault="00FC7111">
      <w:pPr>
        <w:spacing w:before="120" w:after="120"/>
        <w:jc w:val="center"/>
        <w:rPr>
          <w:rFonts w:ascii="Arial" w:hAnsi="Arial" w:cs="Arial"/>
          <w:b/>
          <w:bCs/>
        </w:rPr>
      </w:pPr>
    </w:p>
    <w:p w14:paraId="7ACB9021" w14:textId="77777777" w:rsidR="00F77E11" w:rsidRPr="009A50B9" w:rsidRDefault="00F77E11">
      <w:pPr>
        <w:spacing w:before="120" w:after="120"/>
        <w:jc w:val="center"/>
        <w:rPr>
          <w:rFonts w:ascii="Arial" w:hAnsi="Arial" w:cs="Arial"/>
          <w:b/>
          <w:bCs/>
        </w:rPr>
      </w:pPr>
      <w:r w:rsidRPr="009A50B9">
        <w:rPr>
          <w:rFonts w:ascii="Arial" w:hAnsi="Arial" w:cs="Arial"/>
          <w:b/>
          <w:bCs/>
        </w:rPr>
        <w:t>Článek 11 –</w:t>
      </w:r>
      <w:r w:rsidR="00A963A2" w:rsidRPr="009A50B9">
        <w:rPr>
          <w:rFonts w:ascii="Arial" w:hAnsi="Arial" w:cs="Arial"/>
          <w:b/>
          <w:bCs/>
        </w:rPr>
        <w:t xml:space="preserve"> Smluvní pokuty a náhrada škody</w:t>
      </w:r>
    </w:p>
    <w:p w14:paraId="6E652A10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 případy neplnění věcných a termínovaných závazků vyplývajících z této smlouvy smluvní strany sjednávají tyto smluvní pokuty:</w:t>
      </w:r>
    </w:p>
    <w:p w14:paraId="3A0B8D31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6834617F" w14:textId="77777777" w:rsidR="00DE42E8" w:rsidRPr="009A50B9" w:rsidRDefault="00DE42E8" w:rsidP="00AF59BF">
      <w:pPr>
        <w:pStyle w:val="Zkladntextodsazen"/>
        <w:numPr>
          <w:ilvl w:val="2"/>
          <w:numId w:val="22"/>
        </w:numPr>
        <w:tabs>
          <w:tab w:val="clear" w:pos="720"/>
        </w:tabs>
        <w:spacing w:after="120"/>
        <w:ind w:left="1276" w:hanging="850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  <w:lang w:eastAsia="cs-CZ"/>
        </w:rPr>
        <w:t>Při prodlení zhotovitele s předáním řádně dokončeného díla či plněním dílčích termínů dle odst. 3.1</w:t>
      </w:r>
      <w:r w:rsidR="00086B12">
        <w:rPr>
          <w:rFonts w:ascii="Arial" w:hAnsi="Arial" w:cs="Arial"/>
          <w:sz w:val="22"/>
          <w:lang w:eastAsia="cs-CZ"/>
        </w:rPr>
        <w:t>.</w:t>
      </w:r>
      <w:r w:rsidRPr="009A50B9">
        <w:rPr>
          <w:rFonts w:ascii="Arial" w:hAnsi="Arial" w:cs="Arial"/>
          <w:sz w:val="22"/>
          <w:lang w:eastAsia="cs-CZ"/>
        </w:rPr>
        <w:t xml:space="preserve"> zaplatí zhotovitel objednateli </w:t>
      </w:r>
      <w:r w:rsidRPr="009A50B9">
        <w:rPr>
          <w:rFonts w:ascii="Arial" w:hAnsi="Arial" w:cs="Arial"/>
          <w:sz w:val="22"/>
        </w:rPr>
        <w:t xml:space="preserve">smluvní pokutu ve výši </w:t>
      </w:r>
      <w:r w:rsidRPr="00FA74CD">
        <w:rPr>
          <w:rFonts w:ascii="Arial" w:hAnsi="Arial" w:cs="Arial"/>
          <w:sz w:val="22"/>
        </w:rPr>
        <w:t>0,</w:t>
      </w:r>
      <w:r w:rsidR="00BF4595" w:rsidRPr="00FA74CD">
        <w:rPr>
          <w:rFonts w:ascii="Arial" w:hAnsi="Arial" w:cs="Arial"/>
          <w:sz w:val="22"/>
        </w:rPr>
        <w:t>1</w:t>
      </w:r>
      <w:r w:rsidRPr="00FA74CD">
        <w:rPr>
          <w:rFonts w:ascii="Arial" w:hAnsi="Arial" w:cs="Arial"/>
          <w:sz w:val="22"/>
        </w:rPr>
        <w:t xml:space="preserve"> %</w:t>
      </w:r>
      <w:r w:rsidRPr="009A50B9">
        <w:rPr>
          <w:rFonts w:ascii="Arial" w:hAnsi="Arial" w:cs="Arial"/>
          <w:sz w:val="22"/>
        </w:rPr>
        <w:t xml:space="preserve"> z ceny díla </w:t>
      </w:r>
      <w:r w:rsidRPr="00DD03CA">
        <w:rPr>
          <w:rFonts w:ascii="Arial" w:hAnsi="Arial" w:cs="Arial"/>
          <w:spacing w:val="4"/>
          <w:sz w:val="22"/>
        </w:rPr>
        <w:t>sjednané touto smlouvou, a to za každý i započatý den tohoto prodlení, maximálně</w:t>
      </w:r>
      <w:r w:rsidRPr="009A50B9">
        <w:rPr>
          <w:rFonts w:ascii="Arial" w:hAnsi="Arial" w:cs="Arial"/>
          <w:sz w:val="22"/>
        </w:rPr>
        <w:t xml:space="preserve"> však po dobu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Pr="009A50B9">
        <w:rPr>
          <w:rFonts w:ascii="Arial" w:hAnsi="Arial" w:cs="Arial"/>
          <w:sz w:val="22"/>
        </w:rPr>
        <w:t xml:space="preserve">. </w:t>
      </w:r>
    </w:p>
    <w:p w14:paraId="3C8D3707" w14:textId="77777777" w:rsidR="00DE42E8" w:rsidRPr="009A50B9" w:rsidRDefault="00DE42E8" w:rsidP="00AF59BF">
      <w:pPr>
        <w:pStyle w:val="Zkladntextodsazen"/>
        <w:numPr>
          <w:ilvl w:val="2"/>
          <w:numId w:val="22"/>
        </w:numPr>
        <w:tabs>
          <w:tab w:val="clear" w:pos="720"/>
        </w:tabs>
        <w:spacing w:after="120"/>
        <w:ind w:left="1276" w:hanging="850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</w:rPr>
        <w:t>Při  prodlení zhotovitele s předáním řádně dokončeného díla či plněním dílčích termínů dle odst. 3.1</w:t>
      </w:r>
      <w:r w:rsidR="00086B12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 přesahujícím lhůtu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="00ED21AE">
        <w:rPr>
          <w:rFonts w:ascii="Arial" w:hAnsi="Arial" w:cs="Arial"/>
          <w:color w:val="000000"/>
          <w:sz w:val="22"/>
        </w:rPr>
        <w:t xml:space="preserve"> dle odst. 11.1.1.</w:t>
      </w:r>
      <w:r w:rsidRPr="009A50B9">
        <w:rPr>
          <w:rFonts w:ascii="Arial" w:hAnsi="Arial" w:cs="Arial"/>
          <w:color w:val="000000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zaplatí zhotovitel </w:t>
      </w:r>
      <w:r w:rsidRPr="009A50B9">
        <w:rPr>
          <w:rFonts w:ascii="Arial" w:hAnsi="Arial" w:cs="Arial"/>
          <w:sz w:val="22"/>
          <w:lang w:eastAsia="cs-CZ"/>
        </w:rPr>
        <w:t xml:space="preserve">objednateli </w:t>
      </w:r>
      <w:r w:rsidRPr="009A50B9">
        <w:rPr>
          <w:rFonts w:ascii="Arial" w:hAnsi="Arial" w:cs="Arial"/>
          <w:sz w:val="22"/>
        </w:rPr>
        <w:t xml:space="preserve">smluvní pokutu ve výši 0,2 % z ceny díla sjednané touto smlouvou, a to za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5</w:t>
      </w:r>
      <w:r w:rsidRPr="00BF4595">
        <w:rPr>
          <w:rFonts w:ascii="Arial" w:hAnsi="Arial" w:cs="Arial"/>
          <w:sz w:val="22"/>
        </w:rPr>
        <w:t>. a</w:t>
      </w:r>
      <w:r w:rsidRPr="009A50B9">
        <w:rPr>
          <w:rFonts w:ascii="Arial" w:hAnsi="Arial" w:cs="Arial"/>
          <w:sz w:val="22"/>
        </w:rPr>
        <w:t xml:space="preserve"> každý další i započatý den tohoto prodlení.</w:t>
      </w:r>
    </w:p>
    <w:p w14:paraId="1084E4FB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prodlení zhotovitele s vyklizením staveniště zaplatí zhotovitel objednateli za každý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>i započatý den prodlení smluvní pokutu ve výši 0,</w:t>
      </w:r>
      <w:r w:rsidR="00DC129E" w:rsidRPr="00A3159B">
        <w:rPr>
          <w:rFonts w:ascii="Arial" w:hAnsi="Arial"/>
          <w:spacing w:val="-4"/>
          <w:sz w:val="22"/>
          <w:szCs w:val="24"/>
          <w:lang w:eastAsia="cs-CZ"/>
        </w:rPr>
        <w:t>05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 % z ceny díla</w:t>
      </w:r>
      <w:r w:rsidR="00D1691E" w:rsidRPr="00A3159B">
        <w:rPr>
          <w:rFonts w:ascii="Arial" w:hAnsi="Arial"/>
          <w:spacing w:val="-4"/>
          <w:sz w:val="22"/>
          <w:szCs w:val="24"/>
          <w:lang w:eastAsia="cs-CZ"/>
        </w:rPr>
        <w:t xml:space="preserve"> nejvýše však 50.000,- Kč</w:t>
      </w:r>
      <w:r w:rsidR="00D1691E">
        <w:rPr>
          <w:rFonts w:ascii="Arial" w:hAnsi="Arial"/>
          <w:sz w:val="22"/>
          <w:szCs w:val="24"/>
          <w:lang w:eastAsia="cs-CZ"/>
        </w:rPr>
        <w:t xml:space="preserve"> za den</w:t>
      </w:r>
      <w:r w:rsidRPr="009A50B9">
        <w:rPr>
          <w:rFonts w:ascii="Arial" w:hAnsi="Arial"/>
          <w:sz w:val="22"/>
          <w:szCs w:val="24"/>
          <w:lang w:eastAsia="cs-CZ"/>
        </w:rPr>
        <w:t xml:space="preserve"> sjednané touto smlouvou, a to až do úplného vyklizení a protokolárního předání staveniště.</w:t>
      </w:r>
    </w:p>
    <w:p w14:paraId="55513811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>Při prodlení zhotovitele s odstraněním nedostatků zjištěných koordinátorem BOZP či TD v průběhu provádění prací, zapsaných ve stavebním deníku s uvedením lhůty pro jejich odstranění, zaplatí zhotovitel objednateli smluvní pokutu ve výši 0,05 % z ceny díla sjednané touto smlouvou, a to za každý jednotlivý nedostatek a den prodlení.</w:t>
      </w:r>
    </w:p>
    <w:p w14:paraId="27E0B793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neoprávněném využití jiného </w:t>
      </w:r>
      <w:r w:rsidR="004439D5">
        <w:rPr>
          <w:rFonts w:ascii="Arial" w:hAnsi="Arial"/>
          <w:sz w:val="22"/>
          <w:szCs w:val="24"/>
          <w:lang w:eastAsia="cs-CZ"/>
        </w:rPr>
        <w:t>pod</w:t>
      </w:r>
      <w:r w:rsidRPr="009A50B9">
        <w:rPr>
          <w:rFonts w:ascii="Arial" w:hAnsi="Arial"/>
          <w:sz w:val="22"/>
          <w:szCs w:val="24"/>
          <w:lang w:eastAsia="cs-CZ"/>
        </w:rPr>
        <w:t xml:space="preserve">dodavatele ve smyslu odst. 7.13. zaplatí zhotovitel objednateli smluvní pokutu ve výši 50 000 Kč </w:t>
      </w:r>
      <w:r w:rsidR="00AB79A8">
        <w:rPr>
          <w:rFonts w:ascii="Arial" w:hAnsi="Arial"/>
          <w:sz w:val="22"/>
          <w:szCs w:val="24"/>
          <w:lang w:eastAsia="cs-CZ"/>
        </w:rPr>
        <w:t>za každou neoprávněnou změnu pod</w:t>
      </w:r>
      <w:r w:rsidRPr="009A50B9">
        <w:rPr>
          <w:rFonts w:ascii="Arial" w:hAnsi="Arial"/>
          <w:sz w:val="22"/>
          <w:szCs w:val="24"/>
          <w:lang w:eastAsia="cs-CZ"/>
        </w:rPr>
        <w:t>dodavatele.</w:t>
      </w:r>
    </w:p>
    <w:p w14:paraId="72EF3C3F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6"/>
          <w:sz w:val="22"/>
          <w:szCs w:val="24"/>
          <w:lang w:eastAsia="cs-CZ"/>
        </w:rPr>
        <w:t>Za prodlení s odstraněním případných vad a nedodělků, bude-li s nimi dílo předáno a převzato,</w:t>
      </w:r>
      <w:r w:rsidRPr="009A50B9">
        <w:rPr>
          <w:rFonts w:ascii="Arial" w:hAnsi="Arial"/>
          <w:sz w:val="22"/>
          <w:szCs w:val="24"/>
          <w:lang w:eastAsia="cs-CZ"/>
        </w:rPr>
        <w:t xml:space="preserve"> zaplatí zhotovitel objednateli smluvní pokutu ve výši 0,05 % z ceny díla sjednané touto smlouvou za každý i započatý den prodlení oproti dohodnutému termínu, a to za každou vadu nebo nedodělek.</w:t>
      </w:r>
    </w:p>
    <w:p w14:paraId="5EE71F6A" w14:textId="77777777" w:rsidR="00FE4566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4"/>
          <w:sz w:val="22"/>
          <w:szCs w:val="24"/>
          <w:lang w:eastAsia="cs-CZ"/>
        </w:rPr>
        <w:lastRenderedPageBreak/>
        <w:t>Neodstraní-li zhotovitel r</w:t>
      </w:r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>eklamovanou vadu dle odst. 9.6</w:t>
      </w:r>
      <w:r w:rsidR="00B572B0">
        <w:rPr>
          <w:rFonts w:ascii="Arial" w:hAnsi="Arial"/>
          <w:spacing w:val="4"/>
          <w:sz w:val="22"/>
          <w:szCs w:val="24"/>
          <w:lang w:eastAsia="cs-CZ"/>
        </w:rPr>
        <w:t>.</w:t>
      </w:r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4"/>
          <w:sz w:val="22"/>
          <w:szCs w:val="24"/>
          <w:lang w:eastAsia="cs-CZ"/>
        </w:rPr>
        <w:t>této smlouvy, tj. do 30 dnů</w:t>
      </w:r>
      <w:r w:rsidRPr="009A50B9">
        <w:rPr>
          <w:rFonts w:ascii="Arial" w:hAnsi="Arial"/>
          <w:sz w:val="22"/>
          <w:szCs w:val="24"/>
          <w:lang w:eastAsia="cs-CZ"/>
        </w:rPr>
        <w:t xml:space="preserve"> od doručení písemné reklamace nebo v jiném dohodnutém termínu, je zhotovitel objednateli povinen zaplatit smluvní pokutu ve výši 0,05 % z ceny díla sjednané touto smlouvou za každou jednotlivou vadu a den prodlení.</w:t>
      </w:r>
    </w:p>
    <w:p w14:paraId="63AD2050" w14:textId="77777777" w:rsidR="005B784F" w:rsidRDefault="005B784F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FE4566">
        <w:rPr>
          <w:rFonts w:ascii="Arial" w:hAnsi="Arial"/>
          <w:sz w:val="22"/>
          <w:szCs w:val="24"/>
          <w:lang w:eastAsia="cs-CZ"/>
        </w:rPr>
        <w:t xml:space="preserve">V případě, že se jedná o vadu, která brání řádnému užívání díla, případně hrozí </w:t>
      </w:r>
      <w:r w:rsidRPr="00A3159B">
        <w:rPr>
          <w:rFonts w:ascii="Arial" w:hAnsi="Arial"/>
          <w:spacing w:val="6"/>
          <w:sz w:val="22"/>
          <w:szCs w:val="24"/>
          <w:lang w:eastAsia="cs-CZ"/>
        </w:rPr>
        <w:t>nebezpečí škody velkého rozsahu a tuto reklamovanou vadu zhotovitel neodstraní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>dle odst. 9.7. této smlouvy, tj. do 48 hodin od jejího oznámení, pokud se strany nedohodnou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6"/>
          <w:sz w:val="22"/>
          <w:szCs w:val="24"/>
          <w:lang w:eastAsia="cs-CZ"/>
        </w:rPr>
        <w:t>jinak, je zhotovitel objednateli povinen zaplatit smluvní pokutu do výše 10. 000,- Kč za každou</w:t>
      </w:r>
      <w:r w:rsidRPr="00FE4566">
        <w:rPr>
          <w:rFonts w:ascii="Arial" w:hAnsi="Arial"/>
          <w:sz w:val="22"/>
          <w:szCs w:val="24"/>
          <w:lang w:eastAsia="cs-CZ"/>
        </w:rPr>
        <w:t xml:space="preserve"> reklamovanou vadu, u níž je zhotovitel v pr</w:t>
      </w:r>
      <w:r w:rsidR="00F42FA4">
        <w:rPr>
          <w:rFonts w:ascii="Arial" w:hAnsi="Arial"/>
          <w:sz w:val="22"/>
          <w:szCs w:val="24"/>
          <w:lang w:eastAsia="cs-CZ"/>
        </w:rPr>
        <w:t>odlení a za každý den prodlení.</w:t>
      </w:r>
    </w:p>
    <w:p w14:paraId="03BD921B" w14:textId="77777777" w:rsidR="00F42FA4" w:rsidRPr="00F42FA4" w:rsidRDefault="00F42FA4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>
        <w:rPr>
          <w:rFonts w:ascii="Arial" w:hAnsi="Arial"/>
          <w:sz w:val="22"/>
          <w:szCs w:val="24"/>
          <w:lang w:eastAsia="cs-CZ"/>
        </w:rPr>
        <w:t xml:space="preserve">V případě, že Objednatel neuhradí fakturu v termínu splatnosti, zavazuje se uhradit úrok z prodlení ve výši stanovené příslušným právním předpisem, nejméně 0,015 % z ceny díla sjednané touto smlouvou za každý den prodlení. </w:t>
      </w:r>
    </w:p>
    <w:p w14:paraId="1A9ABEA6" w14:textId="77777777" w:rsidR="00711D08" w:rsidRPr="009A50B9" w:rsidRDefault="00711D0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prodlení zhotovitele s předáním </w:t>
      </w:r>
      <w:r w:rsidRPr="009A50B9">
        <w:rPr>
          <w:rFonts w:ascii="Arial" w:hAnsi="Arial" w:cs="Arial"/>
          <w:sz w:val="22"/>
        </w:rPr>
        <w:t>bankovní záruky za řádné provedení díla dle odst. 12.1</w:t>
      </w:r>
      <w:r w:rsidR="00AB79A8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>, resp. bankovní záruky za řádné zajištění závazků zhotovitele plynoucích z odpovědnosti za vady díla dle odst. 12.3</w:t>
      </w:r>
      <w:r w:rsidR="00AB79A8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, </w:t>
      </w:r>
      <w:r w:rsidRPr="009A50B9">
        <w:rPr>
          <w:rFonts w:ascii="Arial" w:hAnsi="Arial"/>
          <w:sz w:val="22"/>
          <w:szCs w:val="24"/>
          <w:lang w:eastAsia="cs-CZ"/>
        </w:rPr>
        <w:t xml:space="preserve">zaplatí zhotovitel objednateli </w:t>
      </w:r>
      <w:r w:rsidRPr="009A50B9">
        <w:rPr>
          <w:rFonts w:ascii="Arial" w:hAnsi="Arial"/>
          <w:sz w:val="22"/>
        </w:rPr>
        <w:t>smluvní pokutu ve výši 0,1 % z ceny díla sjednané touto smlouvou, a to za každý i započatý den tohoto prodlení.</w:t>
      </w:r>
    </w:p>
    <w:p w14:paraId="3D90998E" w14:textId="77777777" w:rsidR="00DE42E8" w:rsidRPr="009A50B9" w:rsidRDefault="00DE42E8" w:rsidP="00DE42E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Jestliže budou objednatelem v průběhu plnění smlouvy zjištěny další nedostatky v činnosti zhotovitele je objednatel povinen na tyto skutečnosti neprodleně zhotovitele upozornit a to písemnou výzvou zápisem do stavebního deníku. Pokud zhotovitel </w:t>
      </w:r>
      <w:r w:rsidR="00AF68E8" w:rsidRPr="009A50B9">
        <w:rPr>
          <w:rFonts w:ascii="Arial" w:hAnsi="Arial" w:cs="Arial"/>
          <w:sz w:val="22"/>
        </w:rPr>
        <w:t xml:space="preserve">nezjedná </w:t>
      </w:r>
      <w:r w:rsidRPr="009A50B9">
        <w:rPr>
          <w:rFonts w:ascii="Arial" w:hAnsi="Arial" w:cs="Arial"/>
          <w:sz w:val="22"/>
        </w:rPr>
        <w:t>nápravu do pěti kalendářních dnů od zápisu této výzvy, je povinen objednateli zaplatit smluvní pokutu ve výši 0,05</w:t>
      </w:r>
      <w:r w:rsidR="004F0557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% z ceny díla sjednané touto smlouvou za každý jednotlivý zjištěný a oznámený nedostatek, a za každý i započatý den prodlení.</w:t>
      </w:r>
    </w:p>
    <w:p w14:paraId="6F5FBFB7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474AB53C" w14:textId="77777777" w:rsidR="00F77E11" w:rsidRPr="009A50B9" w:rsidRDefault="008479D8" w:rsidP="008479D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se dohodly, že v případech uplatnění </w:t>
      </w:r>
      <w:r w:rsidR="00F77E11" w:rsidRPr="009A50B9">
        <w:rPr>
          <w:rFonts w:ascii="Arial" w:hAnsi="Arial" w:cs="Arial"/>
          <w:sz w:val="22"/>
        </w:rPr>
        <w:t>oprávněn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smluvní pokut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úhrady způsobených škod, nákladů a služeb či </w:t>
      </w:r>
      <w:r w:rsidR="00F77E11" w:rsidRPr="009A50B9">
        <w:rPr>
          <w:rFonts w:ascii="Arial" w:hAnsi="Arial" w:cs="Arial"/>
          <w:sz w:val="22"/>
        </w:rPr>
        <w:t>případně vznikl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náhrad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 xml:space="preserve"> škody, na které v důsled</w:t>
      </w:r>
      <w:r w:rsidR="001D4C07">
        <w:rPr>
          <w:rFonts w:ascii="Arial" w:hAnsi="Arial" w:cs="Arial"/>
          <w:sz w:val="22"/>
        </w:rPr>
        <w:t xml:space="preserve">ku porušení závazku </w:t>
      </w:r>
      <w:r w:rsidR="00F77E11" w:rsidRPr="009A50B9">
        <w:rPr>
          <w:rFonts w:ascii="Arial" w:hAnsi="Arial" w:cs="Arial"/>
          <w:sz w:val="22"/>
        </w:rPr>
        <w:t>vznikl právní nárok</w:t>
      </w:r>
      <w:r w:rsidRPr="009A50B9">
        <w:rPr>
          <w:rFonts w:ascii="Arial" w:hAnsi="Arial" w:cs="Arial"/>
          <w:sz w:val="22"/>
        </w:rPr>
        <w:t xml:space="preserve"> dle příslušných ustanovení této smlouvy</w:t>
      </w:r>
      <w:r w:rsidR="00F77E11" w:rsidRPr="009A50B9">
        <w:rPr>
          <w:rFonts w:ascii="Arial" w:hAnsi="Arial" w:cs="Arial"/>
          <w:sz w:val="22"/>
        </w:rPr>
        <w:t xml:space="preserve">, </w:t>
      </w:r>
      <w:r w:rsidR="001D4C07">
        <w:rPr>
          <w:rFonts w:ascii="Arial" w:hAnsi="Arial" w:cs="Arial"/>
          <w:sz w:val="22"/>
        </w:rPr>
        <w:t>může každá z nich učinit projev vůle směřující k</w:t>
      </w:r>
      <w:r w:rsidRPr="009A50B9">
        <w:rPr>
          <w:rFonts w:ascii="Arial" w:hAnsi="Arial" w:cs="Arial"/>
          <w:sz w:val="22"/>
        </w:rPr>
        <w:t xml:space="preserve"> započtení pohledávek. </w:t>
      </w:r>
    </w:p>
    <w:p w14:paraId="18178C0D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5A648C9D" w14:textId="77777777" w:rsidR="00F77E11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A3159B">
        <w:rPr>
          <w:rFonts w:ascii="Arial" w:hAnsi="Arial" w:cs="Arial"/>
          <w:spacing w:val="6"/>
          <w:sz w:val="22"/>
        </w:rPr>
        <w:t>Smluvní pokuty sjednané dle článku 11 této smlouvy jsou splatné do 30 kalendářních dnů</w:t>
      </w:r>
      <w:r w:rsidRPr="009A50B9">
        <w:rPr>
          <w:rFonts w:ascii="Arial" w:hAnsi="Arial" w:cs="Arial"/>
          <w:sz w:val="22"/>
        </w:rPr>
        <w:t xml:space="preserve"> po obdržení daňového dokladu (faktury) s vyčíslením smluvní pokuty každého jednotlivého porušení ustanovení specifikovaného v tomto článku. </w:t>
      </w:r>
    </w:p>
    <w:p w14:paraId="5E733E39" w14:textId="77777777" w:rsidR="002202E6" w:rsidRDefault="002202E6" w:rsidP="002202E6">
      <w:pPr>
        <w:pStyle w:val="Odstavecseseznamem"/>
        <w:rPr>
          <w:rFonts w:ascii="Arial" w:hAnsi="Arial" w:cs="Arial"/>
        </w:rPr>
      </w:pPr>
    </w:p>
    <w:p w14:paraId="0626ECB9" w14:textId="77777777" w:rsidR="002202E6" w:rsidRPr="002202E6" w:rsidRDefault="002202E6" w:rsidP="002202E6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681101">
        <w:rPr>
          <w:rFonts w:ascii="Arial" w:hAnsi="Arial" w:cs="Arial"/>
          <w:sz w:val="22"/>
        </w:rPr>
        <w:t xml:space="preserve">Mezi smluvními stranami se ujednává, že výpočet smluvních pokut dle této smlouvy bude </w:t>
      </w:r>
      <w:r w:rsidRPr="00A3159B">
        <w:rPr>
          <w:rFonts w:ascii="Arial" w:hAnsi="Arial" w:cs="Arial"/>
          <w:spacing w:val="4"/>
          <w:sz w:val="22"/>
        </w:rPr>
        <w:t>realizován z ceny díla bez DPH platné, ve smyslu bodu</w:t>
      </w:r>
      <w:r w:rsidR="000E2DEF" w:rsidRPr="00A3159B">
        <w:rPr>
          <w:rFonts w:ascii="Arial" w:hAnsi="Arial" w:cs="Arial"/>
          <w:spacing w:val="4"/>
          <w:sz w:val="22"/>
        </w:rPr>
        <w:t xml:space="preserve"> 4.</w:t>
      </w:r>
      <w:r w:rsidRPr="00A3159B">
        <w:rPr>
          <w:rFonts w:ascii="Arial" w:hAnsi="Arial" w:cs="Arial"/>
          <w:spacing w:val="4"/>
          <w:sz w:val="22"/>
        </w:rPr>
        <w:t>3</w:t>
      </w:r>
      <w:r w:rsidR="000E2DEF" w:rsidRPr="00A3159B">
        <w:rPr>
          <w:rFonts w:ascii="Arial" w:hAnsi="Arial" w:cs="Arial"/>
          <w:spacing w:val="4"/>
          <w:sz w:val="22"/>
        </w:rPr>
        <w:t>.</w:t>
      </w:r>
      <w:r w:rsidRPr="00A3159B">
        <w:rPr>
          <w:rFonts w:ascii="Arial" w:hAnsi="Arial" w:cs="Arial"/>
          <w:spacing w:val="4"/>
          <w:sz w:val="22"/>
        </w:rPr>
        <w:t xml:space="preserve"> této smlouvy, k termínu rozhodnému</w:t>
      </w:r>
      <w:r w:rsidRPr="00681101">
        <w:rPr>
          <w:rFonts w:ascii="Arial" w:hAnsi="Arial" w:cs="Arial"/>
          <w:sz w:val="22"/>
        </w:rPr>
        <w:t xml:space="preserve"> pro vznik příslušné smluvní pokuty. </w:t>
      </w:r>
    </w:p>
    <w:p w14:paraId="1E542AC8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1DFA0FA1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Zaplacením smluvní pokuty není dotčeno právo na náhradu škody.</w:t>
      </w:r>
    </w:p>
    <w:p w14:paraId="1D364638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463084B2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 případě, že závazek provést dílo zanikne před řádným ukončením díla, nezanikají nároky na smluvní pokuty, pokud vznikly dřívějším porušením povinností. Zánik závazku jeho pozdním plněním neznamená zánik nároku na smluvní pokutu z prodlení s plněním či plnění ze záruky za odstranění vad.</w:t>
      </w:r>
    </w:p>
    <w:p w14:paraId="4E5F7CE6" w14:textId="77777777" w:rsidR="00CF4268" w:rsidRPr="009A50B9" w:rsidRDefault="00CF4268" w:rsidP="00BC3C61">
      <w:pPr>
        <w:pStyle w:val="Odstavecseseznamem"/>
        <w:rPr>
          <w:rFonts w:ascii="Arial" w:hAnsi="Arial" w:cs="Arial"/>
        </w:rPr>
      </w:pPr>
    </w:p>
    <w:p w14:paraId="40477466" w14:textId="77777777" w:rsidR="00FF5172" w:rsidRDefault="00FF5172" w:rsidP="00FF5172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případ neuhrazené pohledávky spočívající v plnění úroků z prodlení, dle ustanovení této </w:t>
      </w:r>
      <w:r w:rsidRPr="00A3159B">
        <w:rPr>
          <w:rFonts w:ascii="Arial" w:hAnsi="Arial" w:cs="Arial"/>
          <w:spacing w:val="-4"/>
          <w:sz w:val="22"/>
        </w:rPr>
        <w:t>smlouvy, se ujednává, že dlužník zaplatí sp</w:t>
      </w:r>
      <w:r w:rsidR="009C610C" w:rsidRPr="00A3159B">
        <w:rPr>
          <w:rFonts w:ascii="Arial" w:hAnsi="Arial" w:cs="Arial"/>
          <w:spacing w:val="-4"/>
          <w:sz w:val="22"/>
        </w:rPr>
        <w:t>olu s úroky také úroky z úroků.</w:t>
      </w:r>
      <w:r w:rsidRPr="00A3159B">
        <w:rPr>
          <w:rFonts w:ascii="Arial" w:hAnsi="Arial" w:cs="Arial"/>
          <w:spacing w:val="-4"/>
          <w:sz w:val="22"/>
        </w:rPr>
        <w:t xml:space="preserve"> Výše úroků bude stanovena</w:t>
      </w:r>
      <w:r w:rsidRPr="009A50B9">
        <w:rPr>
          <w:rFonts w:ascii="Arial" w:hAnsi="Arial" w:cs="Arial"/>
          <w:sz w:val="22"/>
        </w:rPr>
        <w:t xml:space="preserve"> v souladu s příslušným právním předpisem.</w:t>
      </w:r>
    </w:p>
    <w:p w14:paraId="104935AA" w14:textId="77777777" w:rsidR="00351E8D" w:rsidRDefault="00351E8D" w:rsidP="00351E8D">
      <w:pPr>
        <w:pStyle w:val="Odstavecseseznamem"/>
        <w:rPr>
          <w:rFonts w:ascii="Arial" w:hAnsi="Arial" w:cs="Arial"/>
        </w:rPr>
      </w:pPr>
    </w:p>
    <w:p w14:paraId="639C6E9B" w14:textId="77777777" w:rsidR="00FF0841" w:rsidRPr="009A50B9" w:rsidRDefault="00FF0841" w:rsidP="00817438">
      <w:pPr>
        <w:pStyle w:val="Zkladntextodsazen"/>
        <w:keepNext/>
        <w:spacing w:before="48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lastRenderedPageBreak/>
        <w:t>Článek 12 – Zajištění závazků zhotovitele</w:t>
      </w:r>
    </w:p>
    <w:p w14:paraId="034C24D3" w14:textId="77777777" w:rsidR="00C845DE" w:rsidRPr="00FE4566" w:rsidRDefault="00C845DE" w:rsidP="00E82856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FE4566">
        <w:rPr>
          <w:rFonts w:ascii="Arial" w:hAnsi="Arial" w:cs="Arial"/>
        </w:rPr>
        <w:t>Zhotovitel předá objednateli bankovní záruku za řádné provedení díla ve výši </w:t>
      </w:r>
      <w:r w:rsidR="00D542B3" w:rsidRPr="0067154A">
        <w:rPr>
          <w:rFonts w:ascii="Arial" w:hAnsi="Arial" w:cs="Arial"/>
        </w:rPr>
        <w:t>1 </w:t>
      </w:r>
      <w:r w:rsidR="0067154A" w:rsidRPr="0067154A">
        <w:rPr>
          <w:rFonts w:ascii="Arial" w:hAnsi="Arial" w:cs="Arial"/>
        </w:rPr>
        <w:t>500</w:t>
      </w:r>
      <w:r w:rsidR="005224C5" w:rsidRPr="0067154A">
        <w:rPr>
          <w:rFonts w:ascii="Arial" w:hAnsi="Arial" w:cs="Arial"/>
        </w:rPr>
        <w:t> </w:t>
      </w:r>
      <w:r w:rsidRPr="0067154A">
        <w:rPr>
          <w:rFonts w:ascii="Arial" w:hAnsi="Arial" w:cs="Arial"/>
        </w:rPr>
        <w:t>000</w:t>
      </w:r>
      <w:r w:rsidR="005224C5" w:rsidRPr="0067154A">
        <w:rPr>
          <w:rFonts w:ascii="Arial" w:hAnsi="Arial" w:cs="Arial"/>
        </w:rPr>
        <w:t>,-</w:t>
      </w:r>
      <w:r w:rsidRPr="0067154A">
        <w:rPr>
          <w:rFonts w:ascii="Arial" w:hAnsi="Arial" w:cs="Arial"/>
        </w:rPr>
        <w:t xml:space="preserve"> </w:t>
      </w:r>
      <w:r w:rsidRPr="00CB1749">
        <w:rPr>
          <w:rFonts w:ascii="Arial" w:hAnsi="Arial" w:cs="Arial"/>
        </w:rPr>
        <w:t>Kč</w:t>
      </w:r>
      <w:r w:rsidRPr="00FE4566">
        <w:rPr>
          <w:rFonts w:ascii="Arial" w:hAnsi="Arial" w:cs="Arial"/>
        </w:rPr>
        <w:t xml:space="preserve"> platnou po dobu provádění díla. Z této bankovní záruky musí vyplývat právo objednatele čerpat </w:t>
      </w:r>
      <w:r w:rsidRPr="00840D3D">
        <w:rPr>
          <w:rFonts w:ascii="Arial" w:hAnsi="Arial" w:cs="Arial"/>
          <w:spacing w:val="2"/>
        </w:rPr>
        <w:t>finanční prostředky v případě, že během provádění díla nesplní zhotovitel své povinnosti vyplývající</w:t>
      </w:r>
      <w:r w:rsidRPr="00FE4566">
        <w:rPr>
          <w:rFonts w:ascii="Arial" w:hAnsi="Arial" w:cs="Arial"/>
        </w:rPr>
        <w:t xml:space="preserve"> z této smlouvy nebo v případě, kdy objednateli vznikne nárok na s</w:t>
      </w:r>
      <w:r w:rsidR="00A963A2" w:rsidRPr="00FE4566">
        <w:rPr>
          <w:rFonts w:ascii="Arial" w:hAnsi="Arial" w:cs="Arial"/>
        </w:rPr>
        <w:t>mluvní pokutu dle této smlouvy.</w:t>
      </w:r>
    </w:p>
    <w:p w14:paraId="1B2D7770" w14:textId="77777777" w:rsidR="00C845DE" w:rsidRPr="00FE4566" w:rsidRDefault="00C845DE" w:rsidP="00C845DE">
      <w:pPr>
        <w:tabs>
          <w:tab w:val="num" w:pos="1776"/>
        </w:tabs>
        <w:jc w:val="both"/>
        <w:rPr>
          <w:rFonts w:ascii="Arial" w:hAnsi="Arial" w:cs="Arial"/>
        </w:rPr>
      </w:pPr>
    </w:p>
    <w:p w14:paraId="3748B3D5" w14:textId="77777777" w:rsidR="005A396A" w:rsidRPr="002F6285" w:rsidRDefault="00C845DE" w:rsidP="00DA043B">
      <w:pPr>
        <w:pStyle w:val="Odstavecseseznamem"/>
        <w:numPr>
          <w:ilvl w:val="1"/>
          <w:numId w:val="21"/>
        </w:numPr>
        <w:jc w:val="both"/>
        <w:rPr>
          <w:rFonts w:ascii="Arial" w:hAnsi="Arial" w:cs="Arial"/>
        </w:rPr>
      </w:pPr>
      <w:bookmarkStart w:id="2" w:name="_GoBack"/>
      <w:bookmarkEnd w:id="2"/>
      <w:r w:rsidRPr="002F6285">
        <w:rPr>
          <w:rFonts w:ascii="Arial" w:hAnsi="Arial" w:cs="Arial"/>
          <w:spacing w:val="2"/>
        </w:rPr>
        <w:t>Bankovní záruku podle bodu 12.1</w:t>
      </w:r>
      <w:r w:rsidR="008C3099" w:rsidRPr="002F6285">
        <w:rPr>
          <w:rFonts w:ascii="Arial" w:hAnsi="Arial" w:cs="Arial"/>
          <w:spacing w:val="2"/>
        </w:rPr>
        <w:t>.</w:t>
      </w:r>
      <w:r w:rsidRPr="002F6285">
        <w:rPr>
          <w:rFonts w:ascii="Arial" w:hAnsi="Arial" w:cs="Arial"/>
          <w:spacing w:val="2"/>
        </w:rPr>
        <w:t xml:space="preserve"> předloží zhotovitel objednateli v originále listiny nejpozději</w:t>
      </w:r>
      <w:r w:rsidRPr="002F6285">
        <w:rPr>
          <w:rFonts w:ascii="Arial" w:hAnsi="Arial" w:cs="Arial"/>
        </w:rPr>
        <w:t xml:space="preserve"> do 14 dnů od podpisu této smlouvy o dílo. </w:t>
      </w:r>
      <w:r w:rsidR="005A396A" w:rsidRPr="002F6285">
        <w:rPr>
          <w:rFonts w:ascii="Arial" w:hAnsi="Arial" w:cs="Arial"/>
        </w:rPr>
        <w:t>Bankovní záruka za řádné provedení díla bude uvolněna po podpisu protokolu o předání a převzetí díla. V případě, že bude dílo převzato v souladu s odst. 8.4 této smlouvy, bude bankovní záruka uvolněna po podpisu protokolu o odstranění poslední vady či nedodělku. Zhotovitel zajistí platnost bankovní záruky po celou dobu provádění díla, resp. do doby odstranění posledních vad či nedodělků.</w:t>
      </w:r>
    </w:p>
    <w:p w14:paraId="0A08BD89" w14:textId="3920B83C" w:rsidR="00C845DE" w:rsidRPr="005A396A" w:rsidRDefault="00C845DE" w:rsidP="00DA043B">
      <w:pPr>
        <w:tabs>
          <w:tab w:val="num" w:pos="1776"/>
        </w:tabs>
        <w:jc w:val="both"/>
        <w:rPr>
          <w:rFonts w:ascii="Arial" w:hAnsi="Arial" w:cs="Arial"/>
        </w:rPr>
      </w:pPr>
    </w:p>
    <w:p w14:paraId="0C5BD962" w14:textId="77777777" w:rsidR="00C845DE" w:rsidRPr="009A50B9" w:rsidRDefault="00C845DE" w:rsidP="00E82856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FE4566">
        <w:rPr>
          <w:rFonts w:ascii="Arial" w:hAnsi="Arial" w:cs="Arial"/>
        </w:rPr>
        <w:t>Zhotovitel předá objednateli bankovní záruku za řádné zajištění závazků zhotovitele plynoucích z odp</w:t>
      </w:r>
      <w:r w:rsidR="00481F69" w:rsidRPr="00FE4566">
        <w:rPr>
          <w:rFonts w:ascii="Arial" w:hAnsi="Arial" w:cs="Arial"/>
        </w:rPr>
        <w:t xml:space="preserve">ovědnosti za vady díla ve výši </w:t>
      </w:r>
      <w:r w:rsidR="0067154A" w:rsidRPr="0067154A">
        <w:rPr>
          <w:rFonts w:ascii="Arial" w:hAnsi="Arial" w:cs="Arial"/>
        </w:rPr>
        <w:t>750 000</w:t>
      </w:r>
      <w:r w:rsidR="005224C5">
        <w:rPr>
          <w:rFonts w:ascii="Arial" w:hAnsi="Arial" w:cs="Arial"/>
        </w:rPr>
        <w:t>,-</w:t>
      </w:r>
      <w:r w:rsidRPr="005224C5">
        <w:rPr>
          <w:rFonts w:ascii="Arial" w:hAnsi="Arial" w:cs="Arial"/>
        </w:rPr>
        <w:t xml:space="preserve"> </w:t>
      </w:r>
      <w:r w:rsidRPr="00CB1749">
        <w:rPr>
          <w:rFonts w:ascii="Arial" w:hAnsi="Arial" w:cs="Arial"/>
        </w:rPr>
        <w:t>Kč</w:t>
      </w:r>
      <w:r w:rsidRPr="00FE4566">
        <w:rPr>
          <w:rFonts w:ascii="Arial" w:hAnsi="Arial" w:cs="Arial"/>
        </w:rPr>
        <w:t xml:space="preserve"> platnou po dobu záruky na stavební část díla dle </w:t>
      </w:r>
      <w:r w:rsidR="00840D3D">
        <w:rPr>
          <w:rFonts w:ascii="Arial" w:hAnsi="Arial" w:cs="Arial"/>
        </w:rPr>
        <w:t>odst</w:t>
      </w:r>
      <w:r w:rsidRPr="00FE4566">
        <w:rPr>
          <w:rFonts w:ascii="Arial" w:hAnsi="Arial" w:cs="Arial"/>
        </w:rPr>
        <w:t>. 9.2</w:t>
      </w:r>
      <w:r w:rsidR="006A1DE4">
        <w:rPr>
          <w:rFonts w:ascii="Arial" w:hAnsi="Arial" w:cs="Arial"/>
        </w:rPr>
        <w:t>.</w:t>
      </w:r>
      <w:r w:rsidR="00606D3D">
        <w:rPr>
          <w:rFonts w:ascii="Arial" w:hAnsi="Arial" w:cs="Arial"/>
        </w:rPr>
        <w:t xml:space="preserve"> </w:t>
      </w:r>
      <w:r w:rsidRPr="00FE4566">
        <w:rPr>
          <w:rFonts w:ascii="Arial" w:hAnsi="Arial" w:cs="Arial"/>
        </w:rPr>
        <w:t>této smlouvy. Z této bankovní záruky musí vyplývat právo objednatele čerpat finanční prostředky v případě, že v průběhu záruky nesplní zhotovitel své povinnosti</w:t>
      </w:r>
      <w:r w:rsidRPr="009A50B9">
        <w:rPr>
          <w:rFonts w:ascii="Arial" w:hAnsi="Arial" w:cs="Arial"/>
        </w:rPr>
        <w:t xml:space="preserve"> vyplývající z odpovědnosti za vady, nebo v případě, kdy objednateli vznikne nárok na smluvní pokutu dle této smlouvy.</w:t>
      </w:r>
    </w:p>
    <w:p w14:paraId="3AAF4950" w14:textId="77777777" w:rsidR="00C845DE" w:rsidRPr="009A50B9" w:rsidRDefault="00C845DE" w:rsidP="00C845DE">
      <w:pPr>
        <w:tabs>
          <w:tab w:val="num" w:pos="1776"/>
        </w:tabs>
        <w:jc w:val="both"/>
        <w:rPr>
          <w:rFonts w:ascii="Arial" w:hAnsi="Arial" w:cs="Arial"/>
        </w:rPr>
      </w:pPr>
    </w:p>
    <w:p w14:paraId="719C4B31" w14:textId="3C3AAF58" w:rsidR="00C845DE" w:rsidRPr="002F6285" w:rsidRDefault="00C845DE" w:rsidP="00E82856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2F6285">
        <w:rPr>
          <w:rFonts w:ascii="Arial" w:hAnsi="Arial" w:cs="Arial"/>
          <w:spacing w:val="2"/>
        </w:rPr>
        <w:t>Bankovní záruku podle bodu 12.3</w:t>
      </w:r>
      <w:r w:rsidR="002557C0" w:rsidRPr="002F6285">
        <w:rPr>
          <w:rFonts w:ascii="Arial" w:hAnsi="Arial" w:cs="Arial"/>
          <w:spacing w:val="2"/>
        </w:rPr>
        <w:t>.</w:t>
      </w:r>
      <w:r w:rsidRPr="002F6285">
        <w:rPr>
          <w:rFonts w:ascii="Arial" w:hAnsi="Arial" w:cs="Arial"/>
          <w:spacing w:val="2"/>
        </w:rPr>
        <w:t xml:space="preserve"> předloží zhotovitel objednateli v originále listiny nejpozději</w:t>
      </w:r>
      <w:r w:rsidRPr="002F6285">
        <w:rPr>
          <w:rFonts w:ascii="Arial" w:hAnsi="Arial" w:cs="Arial"/>
        </w:rPr>
        <w:t xml:space="preserve"> do 14 dnů od podpisu protokolu o předání a převzetí díla. </w:t>
      </w:r>
      <w:r w:rsidR="00406438" w:rsidRPr="002F6285">
        <w:rPr>
          <w:rFonts w:ascii="Arial" w:hAnsi="Arial" w:cs="Arial"/>
        </w:rPr>
        <w:t xml:space="preserve">V případě, že bude dílo převzato v souladu s odst. 8.4 této smlouvy, bude bankovní záruka předložena do 14 dnů po podpisu protokolu o odstranění poslední vady či nedodělku. </w:t>
      </w:r>
      <w:r w:rsidRPr="002F6285">
        <w:rPr>
          <w:rFonts w:ascii="Arial" w:hAnsi="Arial" w:cs="Arial"/>
        </w:rPr>
        <w:t xml:space="preserve">Bankovní záruka za řádné zajištění závazků </w:t>
      </w:r>
      <w:r w:rsidRPr="002F6285">
        <w:rPr>
          <w:rFonts w:ascii="Arial" w:hAnsi="Arial" w:cs="Arial"/>
          <w:spacing w:val="-6"/>
        </w:rPr>
        <w:t>zhotovitele bude uvolněna po uplynutí lhůty stanovené v ust. 9.2</w:t>
      </w:r>
      <w:r w:rsidR="002557C0" w:rsidRPr="002F6285">
        <w:rPr>
          <w:rFonts w:ascii="Arial" w:hAnsi="Arial" w:cs="Arial"/>
          <w:spacing w:val="-6"/>
        </w:rPr>
        <w:t>.</w:t>
      </w:r>
      <w:r w:rsidRPr="002F6285">
        <w:rPr>
          <w:rFonts w:ascii="Arial" w:hAnsi="Arial" w:cs="Arial"/>
          <w:spacing w:val="-6"/>
        </w:rPr>
        <w:t xml:space="preserve"> pro stavební část díla, resp. po vypořádání</w:t>
      </w:r>
      <w:r w:rsidRPr="002F6285">
        <w:rPr>
          <w:rFonts w:ascii="Arial" w:hAnsi="Arial" w:cs="Arial"/>
        </w:rPr>
        <w:t xml:space="preserve"> všech v</w:t>
      </w:r>
      <w:r w:rsidR="00E11B2A" w:rsidRPr="002F6285">
        <w:rPr>
          <w:rFonts w:ascii="Arial" w:hAnsi="Arial" w:cs="Arial"/>
        </w:rPr>
        <w:t>zájemných závazků a pohledávek.</w:t>
      </w:r>
    </w:p>
    <w:p w14:paraId="13FD7B6F" w14:textId="77777777" w:rsidR="00183FE0" w:rsidRDefault="00183FE0" w:rsidP="00183FE0">
      <w:pPr>
        <w:tabs>
          <w:tab w:val="num" w:pos="1776"/>
        </w:tabs>
        <w:jc w:val="both"/>
        <w:rPr>
          <w:rFonts w:ascii="Arial" w:hAnsi="Arial" w:cs="Arial"/>
        </w:rPr>
      </w:pPr>
    </w:p>
    <w:p w14:paraId="7E7502B3" w14:textId="77777777" w:rsidR="00351E8D" w:rsidRPr="009A50B9" w:rsidRDefault="00351E8D" w:rsidP="00183FE0">
      <w:pPr>
        <w:tabs>
          <w:tab w:val="num" w:pos="1776"/>
        </w:tabs>
        <w:jc w:val="both"/>
        <w:rPr>
          <w:rFonts w:ascii="Arial" w:hAnsi="Arial" w:cs="Arial"/>
        </w:rPr>
      </w:pPr>
    </w:p>
    <w:p w14:paraId="69F581C3" w14:textId="77777777" w:rsidR="00F77E11" w:rsidRPr="009A50B9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3A7910" w:rsidRPr="009A50B9">
        <w:rPr>
          <w:rFonts w:ascii="Arial" w:hAnsi="Arial" w:cs="Arial"/>
          <w:b/>
        </w:rPr>
        <w:t>3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Odstoupení od smlouvy</w:t>
      </w:r>
    </w:p>
    <w:p w14:paraId="0A80160C" w14:textId="77777777" w:rsidR="00F77E11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4"/>
          <w:sz w:val="22"/>
        </w:rPr>
        <w:t>Práce zhotovitele, které vykazují již v průběhu provádění nedostatky nebo jsou prováděny v rozporu</w:t>
      </w:r>
      <w:r w:rsidRPr="009A50B9">
        <w:rPr>
          <w:rFonts w:ascii="Arial" w:hAnsi="Arial" w:cs="Arial"/>
          <w:sz w:val="22"/>
        </w:rPr>
        <w:t xml:space="preserve"> s touto smlouvou, je zhotovitel povinen nahradit bezvadným plněním. Pokud zhotovitel ve lhůtě, dohodnuté s objednatelem, takto zjištěné nedostatky neodstraní, může objednatel od smlouvy odstoupit. Vznikne-li z těchto důvodů objednateli škoda, je zhotovitel průkazně vyčíslenou škodu povinen uhradit.</w:t>
      </w:r>
    </w:p>
    <w:p w14:paraId="6EDA75AA" w14:textId="77777777" w:rsidR="002634E8" w:rsidRPr="009A50B9" w:rsidRDefault="002634E8" w:rsidP="002634E8">
      <w:pPr>
        <w:pStyle w:val="Zkladntextodsazen"/>
        <w:jc w:val="both"/>
        <w:rPr>
          <w:rFonts w:ascii="Arial" w:hAnsi="Arial" w:cs="Arial"/>
          <w:sz w:val="22"/>
        </w:rPr>
      </w:pPr>
    </w:p>
    <w:p w14:paraId="4DE0FA83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6"/>
          <w:sz w:val="22"/>
        </w:rPr>
        <w:t>Jestliže objednatel v průběhu plnění předmětu smlouvy zjistí, že dochází k prodlení se zahájením</w:t>
      </w:r>
      <w:r w:rsidRPr="009A50B9">
        <w:rPr>
          <w:rFonts w:ascii="Arial" w:hAnsi="Arial" w:cs="Arial"/>
          <w:sz w:val="22"/>
        </w:rPr>
        <w:t xml:space="preserve"> nebo prováděním prací oproti harmonogramu z důvodů na straně zhotovitele, nebo že na stavbě nejsou potřebné kapacity strojů, materiálů či pracovníků, stanoví zhotoviteli lhůtu, do kdy musí nedostatky odstranit. V případě, že zhotovitel neodstraní nedostatky ve stanovené lhůtě, může objednatel od smlouvy odstoupit. Škodu, která objednateli z těchto důvodů vznikne</w:t>
      </w:r>
      <w:r w:rsidR="00C05DE5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je zhotovitel povinen uhradit.</w:t>
      </w:r>
    </w:p>
    <w:p w14:paraId="4AF741E4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AA79A8D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Bude-li zhotovitel nucen z důvodů na straně objednatele přerušit práce na dobu delší jak šest měsíců, může od smlouvy odstoupit, nebude-li dohodnuto jinak.</w:t>
      </w:r>
    </w:p>
    <w:p w14:paraId="5AE0DB14" w14:textId="77777777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7F416F85" w14:textId="77777777" w:rsidR="00F77E11" w:rsidRPr="009A50B9" w:rsidRDefault="00F77E11" w:rsidP="00A324EE">
      <w:pPr>
        <w:pStyle w:val="Zkladntextodsazen"/>
        <w:numPr>
          <w:ilvl w:val="1"/>
          <w:numId w:val="16"/>
        </w:numPr>
        <w:tabs>
          <w:tab w:val="clear" w:pos="567"/>
        </w:tabs>
        <w:ind w:left="567" w:hanging="567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Každá ze smluvních stran je oprávněna písemně odstoupit od smlouvy, pokud:</w:t>
      </w:r>
    </w:p>
    <w:p w14:paraId="0C6038AE" w14:textId="77777777" w:rsidR="00DE74FA" w:rsidRPr="009A50B9" w:rsidRDefault="00DE74FA" w:rsidP="00A324EE">
      <w:pPr>
        <w:pStyle w:val="Zkladntextodsazen"/>
        <w:ind w:left="1134" w:hanging="850"/>
        <w:jc w:val="both"/>
        <w:rPr>
          <w:rFonts w:ascii="Arial" w:hAnsi="Arial" w:cs="Arial"/>
          <w:sz w:val="22"/>
        </w:rPr>
      </w:pPr>
    </w:p>
    <w:p w14:paraId="626B2C52" w14:textId="77777777" w:rsidR="00DE74FA" w:rsidRPr="009A50B9" w:rsidRDefault="00DE74FA" w:rsidP="00A324EE">
      <w:pPr>
        <w:pStyle w:val="Zkladntextodsazen"/>
        <w:numPr>
          <w:ilvl w:val="2"/>
          <w:numId w:val="20"/>
        </w:numPr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vůči majetku zhotovitele probíhá insolvenční řízení, v němž bylo vydáno</w:t>
      </w:r>
      <w:r w:rsidR="00151BA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rozhodnutí o</w:t>
      </w:r>
      <w:r w:rsidR="00151BA2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úpadku,</w:t>
      </w:r>
    </w:p>
    <w:p w14:paraId="44904012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insolvenční návrh byl zamítnut proto, že majetek zhotovitele nepostačuje k úhradě nákladů  insolvenčního řízení,</w:t>
      </w:r>
    </w:p>
    <w:p w14:paraId="6CF6DD29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byl konkurs zrušen proto, že majetek byl zcela nepostačující nebo zavedena nucená správa podle zvláštních právních předpisů,</w:t>
      </w:r>
    </w:p>
    <w:p w14:paraId="558F59F1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vstoupí do likvidace,</w:t>
      </w:r>
    </w:p>
    <w:p w14:paraId="777A49B0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A324EE">
        <w:rPr>
          <w:rFonts w:ascii="Arial" w:hAnsi="Arial" w:cs="Arial"/>
          <w:spacing w:val="-6"/>
          <w:sz w:val="22"/>
        </w:rPr>
        <w:t>nastane vyšší moc uvedená v odst. 3.</w:t>
      </w:r>
      <w:r w:rsidR="000A314D" w:rsidRPr="00A324EE">
        <w:rPr>
          <w:rFonts w:ascii="Arial" w:hAnsi="Arial" w:cs="Arial"/>
          <w:spacing w:val="-6"/>
          <w:sz w:val="22"/>
        </w:rPr>
        <w:t>3</w:t>
      </w:r>
      <w:r w:rsidR="00963108" w:rsidRPr="00A324EE">
        <w:rPr>
          <w:rFonts w:ascii="Arial" w:hAnsi="Arial" w:cs="Arial"/>
          <w:spacing w:val="-6"/>
          <w:sz w:val="22"/>
        </w:rPr>
        <w:t>.</w:t>
      </w:r>
      <w:r w:rsidRPr="00A324EE">
        <w:rPr>
          <w:rFonts w:ascii="Arial" w:hAnsi="Arial" w:cs="Arial"/>
          <w:spacing w:val="-6"/>
          <w:sz w:val="22"/>
        </w:rPr>
        <w:t xml:space="preserve"> této smlouvy, kdy dojde k okolnostem, které nemohou</w:t>
      </w:r>
      <w:r w:rsidRPr="009A50B9">
        <w:rPr>
          <w:rFonts w:ascii="Arial" w:hAnsi="Arial" w:cs="Arial"/>
          <w:sz w:val="22"/>
        </w:rPr>
        <w:t xml:space="preserve"> </w:t>
      </w:r>
      <w:r w:rsidRPr="00A324EE">
        <w:rPr>
          <w:rFonts w:ascii="Arial" w:hAnsi="Arial" w:cs="Arial"/>
          <w:spacing w:val="4"/>
          <w:sz w:val="22"/>
        </w:rPr>
        <w:t xml:space="preserve">smluvní strany ovlivnit a které zcela nebo na dobu delší než </w:t>
      </w:r>
      <w:r w:rsidR="00005B39" w:rsidRPr="00A324EE">
        <w:rPr>
          <w:rFonts w:ascii="Arial" w:hAnsi="Arial" w:cs="Arial"/>
          <w:spacing w:val="4"/>
          <w:sz w:val="22"/>
        </w:rPr>
        <w:t>90</w:t>
      </w:r>
      <w:r w:rsidRPr="00A324EE">
        <w:rPr>
          <w:rFonts w:ascii="Arial" w:hAnsi="Arial" w:cs="Arial"/>
          <w:spacing w:val="4"/>
          <w:sz w:val="22"/>
        </w:rPr>
        <w:t xml:space="preserve"> dnů znemožní některé</w:t>
      </w:r>
      <w:r w:rsidRPr="00F76EA3">
        <w:rPr>
          <w:rFonts w:ascii="Arial" w:hAnsi="Arial" w:cs="Arial"/>
          <w:spacing w:val="-6"/>
          <w:sz w:val="22"/>
        </w:rPr>
        <w:t xml:space="preserve"> ze smluvních</w:t>
      </w:r>
      <w:r w:rsidRPr="009A50B9">
        <w:rPr>
          <w:rFonts w:ascii="Arial" w:hAnsi="Arial" w:cs="Arial"/>
          <w:sz w:val="22"/>
        </w:rPr>
        <w:t xml:space="preserve"> stran plnit své závazky ze smlouvy.</w:t>
      </w:r>
    </w:p>
    <w:p w14:paraId="2969EEA8" w14:textId="77777777" w:rsidR="00F77E11" w:rsidRPr="009A50B9" w:rsidRDefault="00F77E11">
      <w:pPr>
        <w:pStyle w:val="Zkladntextodsazen"/>
        <w:tabs>
          <w:tab w:val="num" w:pos="1276"/>
        </w:tabs>
        <w:ind w:left="567"/>
        <w:jc w:val="both"/>
        <w:rPr>
          <w:rFonts w:ascii="Arial" w:hAnsi="Arial"/>
          <w:sz w:val="22"/>
          <w:szCs w:val="24"/>
          <w:lang w:eastAsia="cs-CZ"/>
        </w:rPr>
      </w:pPr>
    </w:p>
    <w:p w14:paraId="5FF57779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Vznik některé ze skutečností uvedených v odst.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.4</w:t>
      </w:r>
      <w:r w:rsidR="0025549A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tohoto 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14:paraId="66F551FE" w14:textId="77777777" w:rsidR="00F77E11" w:rsidRPr="009A50B9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6C5772D5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Pokud odstoupí od smlouvy objednatel z důvodů uvedených v odstavci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.1</w:t>
      </w:r>
      <w:r w:rsidR="00F76EA3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a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.2</w:t>
      </w:r>
      <w:r w:rsidR="00F76EA3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tohoto článku nebo některá ze smluvních stran z důvodů uvedených v odstavci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.4</w:t>
      </w:r>
      <w:r w:rsidR="00F76EA3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tohoto článku, smluvní strany sepíší protokol o stavu provedení díla ke dni odstoupení od smlouvy. Protokol musí obsahovat zejména soupis veškerých uskutečněných prací a dodávek ke dni odstoupení od smlouvy a vzájemné nároky smluvních stran. Závěrem protokolu smluvní strany uvedou finanční hodnotu dosud provedeného díla. V případě, že se smluvní strany na finanční hodnotě díla neshodnou, nechají vypracovat příslušný znalecký posudek soudním znalcem. Smluvní strany </w:t>
      </w:r>
      <w:r w:rsidR="00005B39" w:rsidRPr="009A50B9">
        <w:rPr>
          <w:rFonts w:ascii="Arial" w:hAnsi="Arial" w:cs="Arial"/>
          <w:sz w:val="22"/>
        </w:rPr>
        <w:t>se</w:t>
      </w:r>
      <w:r w:rsidRPr="009A50B9">
        <w:rPr>
          <w:rFonts w:ascii="Arial" w:hAnsi="Arial" w:cs="Arial"/>
          <w:sz w:val="22"/>
        </w:rPr>
        <w:t xml:space="preserve"> zavazují přijmout tento </w:t>
      </w:r>
      <w:r w:rsidRPr="006C4F04">
        <w:rPr>
          <w:rFonts w:ascii="Arial" w:hAnsi="Arial" w:cs="Arial"/>
          <w:spacing w:val="4"/>
          <w:sz w:val="22"/>
        </w:rPr>
        <w:t>posudek jako konečný ke stanovení finanční hodnoty díla. K určení znalce, jakož i k úhradě ceny</w:t>
      </w:r>
      <w:r w:rsidRPr="009A50B9">
        <w:rPr>
          <w:rFonts w:ascii="Arial" w:hAnsi="Arial" w:cs="Arial"/>
          <w:sz w:val="22"/>
        </w:rPr>
        <w:t xml:space="preserve"> za zpracování posudku je příslušný objednatel.</w:t>
      </w:r>
    </w:p>
    <w:p w14:paraId="71DD555B" w14:textId="77777777" w:rsidR="00005B39" w:rsidRPr="009A50B9" w:rsidRDefault="00005B39" w:rsidP="00005B39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53206730" w14:textId="77777777" w:rsidR="00005B39" w:rsidRPr="009A50B9" w:rsidRDefault="00005B39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má právo vypovědět tuto smlouvu v případě, že v souvislosti s plněním účelu této smlouvy dojde ke spáchání trestného činu. Výpovědní doba činí 3 dny a začíná běžet dnem následujícím po dni, kdy bylo písemné vyhotovení výpovědi doručeno dodavateli.</w:t>
      </w:r>
    </w:p>
    <w:p w14:paraId="1D238244" w14:textId="77777777" w:rsidR="00005B39" w:rsidRPr="009A50B9" w:rsidRDefault="00005B39" w:rsidP="00005B39">
      <w:pPr>
        <w:pStyle w:val="Zkladntextodsazen"/>
        <w:jc w:val="both"/>
        <w:rPr>
          <w:rFonts w:ascii="Arial" w:hAnsi="Arial" w:cs="Arial"/>
          <w:sz w:val="22"/>
        </w:rPr>
      </w:pPr>
    </w:p>
    <w:p w14:paraId="76493EC5" w14:textId="77777777" w:rsidR="00005B39" w:rsidRPr="009A50B9" w:rsidRDefault="00005B39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 případě odstoupení od smlouvy jednou ze smluvních stran, bude k datu účinnosti odstoupení </w:t>
      </w:r>
      <w:r w:rsidRPr="006C4F04">
        <w:rPr>
          <w:rFonts w:ascii="Arial" w:hAnsi="Arial" w:cs="Arial"/>
          <w:spacing w:val="4"/>
          <w:sz w:val="22"/>
        </w:rPr>
        <w:t>vyhotoven protokol</w:t>
      </w:r>
      <w:r w:rsidR="00D6060C" w:rsidRPr="006C4F04">
        <w:rPr>
          <w:rFonts w:ascii="Arial" w:hAnsi="Arial" w:cs="Arial"/>
          <w:spacing w:val="4"/>
          <w:sz w:val="22"/>
        </w:rPr>
        <w:t xml:space="preserve"> </w:t>
      </w:r>
      <w:r w:rsidRPr="006C4F04">
        <w:rPr>
          <w:rFonts w:ascii="Arial" w:hAnsi="Arial" w:cs="Arial"/>
          <w:spacing w:val="4"/>
          <w:sz w:val="22"/>
        </w:rPr>
        <w:t>o předání a převzetí nedokončeného díla, který popíše stav nedokončeného díla</w:t>
      </w:r>
      <w:r w:rsidRPr="009A50B9">
        <w:rPr>
          <w:rFonts w:ascii="Arial" w:hAnsi="Arial" w:cs="Arial"/>
          <w:sz w:val="22"/>
        </w:rPr>
        <w:t xml:space="preserve"> a vzájemné nároky smluvních stran.</w:t>
      </w:r>
      <w:r w:rsidR="00C1635D" w:rsidRPr="009A50B9">
        <w:rPr>
          <w:rFonts w:ascii="Arial" w:hAnsi="Arial" w:cs="Arial"/>
          <w:sz w:val="22"/>
        </w:rPr>
        <w:t xml:space="preserve"> Pro účely vy</w:t>
      </w:r>
      <w:r w:rsidR="00413889" w:rsidRPr="009A50B9">
        <w:rPr>
          <w:rFonts w:ascii="Arial" w:hAnsi="Arial" w:cs="Arial"/>
          <w:sz w:val="22"/>
        </w:rPr>
        <w:t xml:space="preserve">hotovení protokolu a vzájemného </w:t>
      </w:r>
      <w:r w:rsidR="007B54D8" w:rsidRPr="009A50B9">
        <w:rPr>
          <w:rFonts w:ascii="Arial" w:hAnsi="Arial" w:cs="Arial"/>
          <w:sz w:val="22"/>
        </w:rPr>
        <w:t>vypořád</w:t>
      </w:r>
      <w:r w:rsidR="00413889" w:rsidRPr="009A50B9">
        <w:rPr>
          <w:rFonts w:ascii="Arial" w:hAnsi="Arial" w:cs="Arial"/>
          <w:sz w:val="22"/>
        </w:rPr>
        <w:t>á</w:t>
      </w:r>
      <w:r w:rsidR="007B54D8" w:rsidRPr="009A50B9">
        <w:rPr>
          <w:rFonts w:ascii="Arial" w:hAnsi="Arial" w:cs="Arial"/>
          <w:sz w:val="22"/>
        </w:rPr>
        <w:t>ní</w:t>
      </w:r>
      <w:r w:rsidR="00C1635D" w:rsidRPr="009A50B9">
        <w:rPr>
          <w:rFonts w:ascii="Arial" w:hAnsi="Arial" w:cs="Arial"/>
          <w:sz w:val="22"/>
        </w:rPr>
        <w:t xml:space="preserve"> nároků smluvních stran se přiměřeně použije ustanovení </w:t>
      </w:r>
      <w:r w:rsidR="001018B2">
        <w:rPr>
          <w:rFonts w:ascii="Arial" w:hAnsi="Arial" w:cs="Arial"/>
          <w:sz w:val="22"/>
        </w:rPr>
        <w:t>odst</w:t>
      </w:r>
      <w:r w:rsidR="00C1635D" w:rsidRPr="009A50B9">
        <w:rPr>
          <w:rFonts w:ascii="Arial" w:hAnsi="Arial" w:cs="Arial"/>
          <w:sz w:val="22"/>
        </w:rPr>
        <w:t>. 13.6</w:t>
      </w:r>
      <w:r w:rsidR="001018B2">
        <w:rPr>
          <w:rFonts w:ascii="Arial" w:hAnsi="Arial" w:cs="Arial"/>
          <w:sz w:val="22"/>
        </w:rPr>
        <w:t>.</w:t>
      </w:r>
      <w:r w:rsidR="00C1635D" w:rsidRPr="009A50B9">
        <w:rPr>
          <w:rFonts w:ascii="Arial" w:hAnsi="Arial" w:cs="Arial"/>
          <w:sz w:val="22"/>
        </w:rPr>
        <w:t xml:space="preserve"> této smlouvy.</w:t>
      </w:r>
    </w:p>
    <w:p w14:paraId="72FA0420" w14:textId="77777777" w:rsidR="00F77E11" w:rsidRPr="009A50B9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7C7D2380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Vzájemné pohledávky smluvních stran vzniklé ke dni odstoupení od smlouvy podle odstavců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.1</w:t>
      </w:r>
      <w:r w:rsidR="004D58DE">
        <w:rPr>
          <w:rFonts w:ascii="Arial" w:hAnsi="Arial" w:cs="Arial"/>
          <w:sz w:val="22"/>
        </w:rPr>
        <w:t>.</w:t>
      </w:r>
      <w:r w:rsidR="00C1592D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.2</w:t>
      </w:r>
      <w:r w:rsidR="004D58DE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a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.4</w:t>
      </w:r>
      <w:r w:rsidR="004D58DE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tohoto článku se vypořádají vzájemným zápočtem, přičemž tento zápočet provede objednatel.</w:t>
      </w:r>
    </w:p>
    <w:p w14:paraId="67C7EAA5" w14:textId="77777777" w:rsidR="00005B39" w:rsidRPr="009A50B9" w:rsidRDefault="00005B39" w:rsidP="00005B39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7B81B399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Odstoupení od smlouvy bude oznámeno písemně formou doporučeného dopisu s doručenkou. Účinky odstoupení od smlouvy nastávají dnem doručení oznámení o odstoupení druhé smluvní straně.</w:t>
      </w:r>
    </w:p>
    <w:p w14:paraId="39D3F7DB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13D86F64" w14:textId="77777777" w:rsidR="00F77E11" w:rsidRDefault="00F77E11" w:rsidP="001B663C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0128FB">
        <w:rPr>
          <w:rFonts w:ascii="Arial" w:hAnsi="Arial" w:cs="Arial"/>
          <w:sz w:val="22"/>
        </w:rPr>
        <w:t xml:space="preserve">Ve všech výše uvedených případech odstoupení zaviněného zhotovitelem je objednatel oprávněn </w:t>
      </w:r>
      <w:r w:rsidR="000147A8" w:rsidRPr="000128FB">
        <w:rPr>
          <w:rFonts w:ascii="Arial" w:hAnsi="Arial" w:cs="Arial"/>
          <w:sz w:val="22"/>
        </w:rPr>
        <w:t>za porušení povinnosti zhotovitele, které bylo důvodem k</w:t>
      </w:r>
      <w:r w:rsidR="0007118F" w:rsidRPr="000128FB">
        <w:rPr>
          <w:rFonts w:ascii="Arial" w:hAnsi="Arial" w:cs="Arial"/>
          <w:sz w:val="22"/>
        </w:rPr>
        <w:t> </w:t>
      </w:r>
      <w:r w:rsidR="000147A8" w:rsidRPr="000128FB">
        <w:rPr>
          <w:rFonts w:ascii="Arial" w:hAnsi="Arial" w:cs="Arial"/>
          <w:sz w:val="22"/>
        </w:rPr>
        <w:t>odstoupení</w:t>
      </w:r>
      <w:r w:rsidR="0007118F" w:rsidRPr="000128FB">
        <w:rPr>
          <w:rFonts w:ascii="Arial" w:hAnsi="Arial" w:cs="Arial"/>
          <w:sz w:val="22"/>
        </w:rPr>
        <w:t>,</w:t>
      </w:r>
      <w:r w:rsidR="000147A8" w:rsidRPr="000128FB">
        <w:rPr>
          <w:rFonts w:ascii="Arial" w:hAnsi="Arial" w:cs="Arial"/>
          <w:sz w:val="22"/>
        </w:rPr>
        <w:t xml:space="preserve"> </w:t>
      </w:r>
      <w:r w:rsidRPr="000128FB">
        <w:rPr>
          <w:rFonts w:ascii="Arial" w:hAnsi="Arial" w:cs="Arial"/>
          <w:sz w:val="22"/>
        </w:rPr>
        <w:t xml:space="preserve">uplatnit smluvní pokutu ve výši 10 % z ceny díla. Mimo to je objednatel oprávněn přenést na zhotovitele všechny následky plynoucí z odstoupení od smlouvy, zejména pak náklady vzniklé uzavřením nové smlouvy s jiným zhotovitelem, za opravy vady či nedodělků, za penále nebo škody, které mohou být hrazeny objednatelem. </w:t>
      </w:r>
    </w:p>
    <w:p w14:paraId="71361934" w14:textId="77777777" w:rsidR="0067154A" w:rsidRDefault="0067154A" w:rsidP="0067154A">
      <w:pPr>
        <w:pStyle w:val="Odstavecseseznamem"/>
        <w:rPr>
          <w:rFonts w:ascii="Arial" w:hAnsi="Arial" w:cs="Arial"/>
        </w:rPr>
      </w:pPr>
    </w:p>
    <w:p w14:paraId="4371E3D7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 odstoupení od smlouvy se zhotovitel zavazuje na žádost objednatele poskytnout </w:t>
      </w:r>
      <w:r w:rsidRPr="006C4F04">
        <w:rPr>
          <w:rFonts w:ascii="Arial" w:hAnsi="Arial" w:cs="Arial"/>
          <w:spacing w:val="-4"/>
          <w:sz w:val="22"/>
        </w:rPr>
        <w:t>nebo dát k dispozici provizorní stavby, materiál a hmoty, zásoby na staveništi nebo ve výrobně či skladu,</w:t>
      </w:r>
      <w:r w:rsidRPr="009A50B9">
        <w:rPr>
          <w:rFonts w:ascii="Arial" w:hAnsi="Arial" w:cs="Arial"/>
          <w:sz w:val="22"/>
        </w:rPr>
        <w:t xml:space="preserve"> které jsou nutné k pokračování prací a všechny doklady spjaté se stavbou.</w:t>
      </w:r>
    </w:p>
    <w:p w14:paraId="033E8401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105AC620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Odstoupením od smlouvy nejsou dotčena práva smluvních stran na úhradu splatné smluvní pokuty a na náhradu škody.</w:t>
      </w:r>
    </w:p>
    <w:p w14:paraId="056F701B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1F2C61F3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 doby vyčíslení oprávněných nároků smluvních stran a do doby dohody o vzájemném vyrovnání těchto nároků, je objednatel oprávněn zadržet veškeré fakturované a splatné platby zhotoviteli.</w:t>
      </w:r>
    </w:p>
    <w:p w14:paraId="04B66C37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656231A6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A324EE">
        <w:rPr>
          <w:rFonts w:ascii="Arial" w:hAnsi="Arial" w:cs="Arial"/>
          <w:spacing w:val="-4"/>
          <w:sz w:val="22"/>
        </w:rPr>
        <w:t>V dalším se v případě odstoupení od smlouvy postupuje dle příslušných ustanovení ob</w:t>
      </w:r>
      <w:r w:rsidR="00C1635D" w:rsidRPr="00A324EE">
        <w:rPr>
          <w:rFonts w:ascii="Arial" w:hAnsi="Arial" w:cs="Arial"/>
          <w:spacing w:val="-4"/>
          <w:sz w:val="22"/>
        </w:rPr>
        <w:t>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C1635D" w:rsidRPr="009A50B9">
        <w:rPr>
          <w:rFonts w:ascii="Arial" w:hAnsi="Arial" w:cs="Arial"/>
          <w:sz w:val="22"/>
        </w:rPr>
        <w:t xml:space="preserve"> </w:t>
      </w:r>
    </w:p>
    <w:p w14:paraId="0317ABF0" w14:textId="77777777" w:rsidR="00F77E11" w:rsidRPr="009A50B9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E824B2" w:rsidRPr="009A50B9">
        <w:rPr>
          <w:rFonts w:ascii="Arial" w:hAnsi="Arial" w:cs="Arial"/>
          <w:b/>
        </w:rPr>
        <w:t>4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Ostatní ujednání, závěrečná ustanovení</w:t>
      </w:r>
    </w:p>
    <w:p w14:paraId="3E2BC89D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náležitě seznámil s projektovou dokumentací stavby a se všemi podmínkami realizace a je mu znám aktuální stav předmětné stavební akce, souhlasí se všemi podmínkami stanovenými v  zadávací dokumentaci</w:t>
      </w:r>
      <w:r w:rsidR="00B23D1B" w:rsidRPr="009A50B9">
        <w:rPr>
          <w:rFonts w:ascii="Arial" w:hAnsi="Arial" w:cs="Arial"/>
          <w:sz w:val="22"/>
        </w:rPr>
        <w:t xml:space="preserve"> veřejné zakázky</w:t>
      </w:r>
      <w:r w:rsidRPr="009A50B9">
        <w:rPr>
          <w:rFonts w:ascii="Arial" w:hAnsi="Arial" w:cs="Arial"/>
          <w:sz w:val="22"/>
        </w:rPr>
        <w:t xml:space="preserve"> a při realizaci prací bude postupovat striktně podle zpracované projektové dokumentace, kdy jakékoliv odchylky musí být předem konzultovány s</w:t>
      </w:r>
      <w:r w:rsidR="00B23D1B" w:rsidRPr="009A50B9">
        <w:rPr>
          <w:rFonts w:ascii="Arial" w:hAnsi="Arial" w:cs="Arial"/>
          <w:sz w:val="22"/>
        </w:rPr>
        <w:t> objednatelem</w:t>
      </w:r>
      <w:r w:rsidRPr="009A50B9">
        <w:rPr>
          <w:rFonts w:ascii="Arial" w:hAnsi="Arial" w:cs="Arial"/>
          <w:sz w:val="22"/>
        </w:rPr>
        <w:t>.</w:t>
      </w:r>
    </w:p>
    <w:p w14:paraId="30BC123E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A14B1E3" w14:textId="77777777" w:rsidR="00005B39" w:rsidRPr="009A50B9" w:rsidRDefault="00005B39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prohlašuje, že se před uzavřením smlouvy nedopustil v souvislosti se zadávacím </w:t>
      </w:r>
      <w:r w:rsidRPr="006C4F04">
        <w:rPr>
          <w:rFonts w:ascii="Arial" w:hAnsi="Arial" w:cs="Arial"/>
          <w:spacing w:val="-4"/>
          <w:sz w:val="22"/>
        </w:rPr>
        <w:t>řízením sám nebo prostřednictvím jiné osoby žádného jednání, jež by odporovalo zákonu nebo dobrým</w:t>
      </w:r>
      <w:r w:rsidRPr="009A50B9">
        <w:rPr>
          <w:rFonts w:ascii="Arial" w:hAnsi="Arial" w:cs="Arial"/>
          <w:sz w:val="22"/>
        </w:rPr>
        <w:t xml:space="preserve"> </w:t>
      </w:r>
      <w:r w:rsidRPr="006C4F04">
        <w:rPr>
          <w:rFonts w:ascii="Arial" w:hAnsi="Arial" w:cs="Arial"/>
          <w:spacing w:val="-4"/>
          <w:sz w:val="22"/>
        </w:rPr>
        <w:t>mravům nebo by zákon obcházelo, zejména že nenabízel žádné výhody osobám podílejícím se na zadání</w:t>
      </w:r>
      <w:r w:rsidRPr="009A50B9">
        <w:rPr>
          <w:rFonts w:ascii="Arial" w:hAnsi="Arial" w:cs="Arial"/>
          <w:sz w:val="22"/>
        </w:rPr>
        <w:t xml:space="preserve"> veřejné zakázky, na kterou s ním </w:t>
      </w:r>
      <w:r w:rsidR="00282E73" w:rsidRPr="009A50B9">
        <w:rPr>
          <w:rFonts w:ascii="Arial" w:hAnsi="Arial" w:cs="Arial"/>
          <w:sz w:val="22"/>
        </w:rPr>
        <w:t xml:space="preserve">objednatel </w:t>
      </w:r>
      <w:r w:rsidRPr="009A50B9">
        <w:rPr>
          <w:rFonts w:ascii="Arial" w:hAnsi="Arial" w:cs="Arial"/>
          <w:sz w:val="22"/>
        </w:rPr>
        <w:t>uzavřel smlouvu, a že se zejména ve vztahu k ostatním uchazečům nedopustil žádného jednání narušujícího hospodářskou soutěž.</w:t>
      </w:r>
    </w:p>
    <w:p w14:paraId="46F91161" w14:textId="77777777" w:rsidR="00005B39" w:rsidRPr="009A50B9" w:rsidRDefault="00005B39" w:rsidP="00005B39">
      <w:pPr>
        <w:pStyle w:val="Zkladntextodsazen"/>
        <w:jc w:val="both"/>
        <w:rPr>
          <w:rFonts w:ascii="Arial" w:hAnsi="Arial" w:cs="Arial"/>
          <w:sz w:val="22"/>
        </w:rPr>
      </w:pPr>
    </w:p>
    <w:p w14:paraId="5C1C8DC1" w14:textId="77777777" w:rsidR="00924BA5" w:rsidRPr="009A50B9" w:rsidRDefault="00924BA5" w:rsidP="00E82856">
      <w:pPr>
        <w:pStyle w:val="Zkladntextodsazen"/>
        <w:numPr>
          <w:ilvl w:val="1"/>
          <w:numId w:val="17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prohlašuje, že se nebude podílet na výkonu technického dozoru stavby, která je předmětem této Smlouvy. Zhotovitel dále prohlašuje, že výše uvedená osoba pověřená výkonem TD není ani osobou s ním propojenou. </w:t>
      </w:r>
    </w:p>
    <w:p w14:paraId="4E7704F2" w14:textId="77777777"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14:paraId="47059DF7" w14:textId="77777777" w:rsidR="00EB752C" w:rsidRDefault="00C845DE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EB752C">
        <w:rPr>
          <w:rFonts w:ascii="Arial" w:hAnsi="Arial" w:cs="Arial"/>
          <w:sz w:val="22"/>
        </w:rPr>
        <w:t xml:space="preserve">Smluvní strany prohlašují, že tato smlouva neobsahuje žádné údaje, které by byly smluvními stranami považovány za obchodní tajemství, stejně tak jako údaje, jejichž zveřejnění by bránily jiné právní předpisy. </w:t>
      </w:r>
    </w:p>
    <w:p w14:paraId="3D89F5B5" w14:textId="77777777" w:rsidR="00EB752C" w:rsidRDefault="00EB752C" w:rsidP="00EB752C">
      <w:pPr>
        <w:pStyle w:val="Odstavecseseznamem"/>
        <w:rPr>
          <w:rFonts w:ascii="Arial" w:hAnsi="Arial" w:cs="Arial"/>
        </w:rPr>
      </w:pPr>
    </w:p>
    <w:p w14:paraId="70A3E696" w14:textId="77777777" w:rsidR="00EB752C" w:rsidRPr="00EB752C" w:rsidRDefault="00EB752C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Zhotovitel výslovně souhlasí se zveřejněním celého textu této smlouvy včetně podpisů v informačním systému veřejné správy – Registru smluv.</w:t>
      </w:r>
    </w:p>
    <w:p w14:paraId="5AD1ED6B" w14:textId="77777777"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14:paraId="428E157C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Tato smlouva je uzavřena na dobu určitou ode dne jejího podpisu do dne </w:t>
      </w:r>
      <w:r w:rsidR="00005B39" w:rsidRPr="009A50B9">
        <w:rPr>
          <w:rFonts w:ascii="Arial" w:hAnsi="Arial" w:cs="Arial"/>
          <w:sz w:val="22"/>
        </w:rPr>
        <w:t xml:space="preserve">ukončení předmětu plnění dle příslušných ustanovení této smlouvy. </w:t>
      </w:r>
    </w:p>
    <w:p w14:paraId="5FDB1A4D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738CD728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Tuto smlouvu je možno ukončit písemnou dohodou smluvních stran.</w:t>
      </w:r>
    </w:p>
    <w:p w14:paraId="7D271BE7" w14:textId="77777777" w:rsidR="00F77E11" w:rsidRPr="009A50B9" w:rsidRDefault="00F77E11">
      <w:pPr>
        <w:pStyle w:val="Zkladntextodsazen"/>
        <w:tabs>
          <w:tab w:val="left" w:pos="567"/>
        </w:tabs>
        <w:jc w:val="both"/>
        <w:rPr>
          <w:rFonts w:ascii="Arial" w:hAnsi="Arial" w:cs="Arial"/>
          <w:sz w:val="22"/>
        </w:rPr>
      </w:pPr>
    </w:p>
    <w:p w14:paraId="60666F37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Vztahy smluvních stran touto smlouvou blíže neupravené se řídí příslušnými ustanoveními o</w:t>
      </w:r>
      <w:r w:rsidR="00790FCF" w:rsidRPr="009A50B9">
        <w:rPr>
          <w:rFonts w:ascii="Arial" w:hAnsi="Arial" w:cs="Arial"/>
          <w:sz w:val="22"/>
        </w:rPr>
        <w:t>bčanského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790FCF" w:rsidRPr="009A50B9">
        <w:rPr>
          <w:rFonts w:ascii="Arial" w:hAnsi="Arial" w:cs="Arial"/>
          <w:sz w:val="22"/>
        </w:rPr>
        <w:t xml:space="preserve"> Smluvní strany se dohodly na tom, že </w:t>
      </w:r>
      <w:r w:rsidR="00821E60" w:rsidRPr="009A50B9">
        <w:rPr>
          <w:rFonts w:ascii="Arial" w:hAnsi="Arial" w:cs="Arial"/>
          <w:sz w:val="22"/>
        </w:rPr>
        <w:t xml:space="preserve">při plnění této smlouvy nebudou mít </w:t>
      </w:r>
      <w:r w:rsidR="00790FCF" w:rsidRPr="009A50B9">
        <w:rPr>
          <w:rFonts w:ascii="Arial" w:hAnsi="Arial" w:cs="Arial"/>
          <w:sz w:val="22"/>
        </w:rPr>
        <w:t xml:space="preserve">obchodní </w:t>
      </w:r>
      <w:r w:rsidR="007B54D8" w:rsidRPr="009A50B9">
        <w:rPr>
          <w:rFonts w:ascii="Arial" w:hAnsi="Arial" w:cs="Arial"/>
          <w:sz w:val="22"/>
        </w:rPr>
        <w:t>zvyklosti přednost</w:t>
      </w:r>
      <w:r w:rsidR="00790FCF" w:rsidRPr="009A50B9">
        <w:rPr>
          <w:rFonts w:ascii="Arial" w:hAnsi="Arial" w:cs="Arial"/>
          <w:sz w:val="22"/>
        </w:rPr>
        <w:t xml:space="preserve"> před </w:t>
      </w:r>
      <w:r w:rsidR="00CF4268" w:rsidRPr="009A50B9">
        <w:rPr>
          <w:rFonts w:ascii="Arial" w:hAnsi="Arial" w:cs="Arial"/>
          <w:sz w:val="22"/>
        </w:rPr>
        <w:t xml:space="preserve">dispozitivními ustanoveními </w:t>
      </w:r>
      <w:r w:rsidR="00821E60" w:rsidRPr="009A50B9">
        <w:rPr>
          <w:rFonts w:ascii="Arial" w:hAnsi="Arial" w:cs="Arial"/>
          <w:sz w:val="22"/>
        </w:rPr>
        <w:t>zákona.</w:t>
      </w:r>
    </w:p>
    <w:p w14:paraId="54C58C63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9A79206" w14:textId="77777777" w:rsidR="00F77E11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Dojde-li v průběhu smluvního vztahu k zániku některé ze smluvních stran, popřípadě v </w:t>
      </w:r>
      <w:r w:rsidR="00ED23B8" w:rsidRPr="009A50B9">
        <w:rPr>
          <w:rFonts w:ascii="Arial" w:hAnsi="Arial" w:cs="Arial"/>
          <w:sz w:val="22"/>
        </w:rPr>
        <w:t>přeměně</w:t>
      </w:r>
      <w:r w:rsidRPr="009A50B9">
        <w:rPr>
          <w:rFonts w:ascii="Arial" w:hAnsi="Arial" w:cs="Arial"/>
          <w:sz w:val="22"/>
        </w:rPr>
        <w:t xml:space="preserve"> této strany v jiný právní subjekt, přecházejí práva a povinnosti z této smlouvy plynoucí na nástupnický právní subjekt.</w:t>
      </w:r>
    </w:p>
    <w:p w14:paraId="6C99C4C5" w14:textId="77777777" w:rsidR="0067154A" w:rsidRDefault="0067154A" w:rsidP="0067154A">
      <w:pPr>
        <w:pStyle w:val="Odstavecseseznamem"/>
        <w:rPr>
          <w:rFonts w:ascii="Arial" w:hAnsi="Arial" w:cs="Arial"/>
        </w:rPr>
      </w:pPr>
    </w:p>
    <w:p w14:paraId="621EBC8A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 případ zániku závazku před řádným ukončením díla je zhotovitel povinen ihned předat objednateli nedokončené dílo včetně věcí, které opatřil a které jsou součástí díla a uhradit případně vzniklou škodu. Objednatel je povinen uhradit zhotoviteli cenu věcí, které opatřil a které se staly součástí díla. Smluvní strany uzavřou dohodu, ve které upraví vzájemná práva a povinnosti.</w:t>
      </w:r>
    </w:p>
    <w:p w14:paraId="5033E774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72432780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Zhotovitel je dle § 2, písmena e) zákona č. 320/2001 Sb., o finanční kontrole, osobou povinnou spolupůsobit při výkonu finanční kontroly.</w:t>
      </w:r>
    </w:p>
    <w:p w14:paraId="154F5BF4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20875C43" w14:textId="77777777" w:rsidR="00742A02" w:rsidRPr="009A50B9" w:rsidRDefault="00813AFA" w:rsidP="00742A02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C4F04">
        <w:rPr>
          <w:rFonts w:ascii="Arial" w:hAnsi="Arial" w:cs="Arial"/>
          <w:spacing w:val="6"/>
          <w:sz w:val="22"/>
        </w:rPr>
        <w:t>Zhotovitel</w:t>
      </w:r>
      <w:r w:rsidR="00742A02" w:rsidRPr="006C4F04">
        <w:rPr>
          <w:rFonts w:ascii="Arial" w:hAnsi="Arial" w:cs="Arial"/>
          <w:spacing w:val="6"/>
          <w:sz w:val="22"/>
        </w:rPr>
        <w:t xml:space="preserve"> je povinen uchovávat veškerou dokumentaci související s realizací projektu včetně účetních</w:t>
      </w:r>
      <w:r w:rsidR="00742A02" w:rsidRPr="009A50B9">
        <w:rPr>
          <w:rFonts w:ascii="Arial" w:hAnsi="Arial" w:cs="Arial"/>
          <w:sz w:val="22"/>
        </w:rPr>
        <w:t xml:space="preserve"> dokladů minimálně do konce roku </w:t>
      </w:r>
      <w:r w:rsidR="00742A02" w:rsidRPr="006A6842">
        <w:rPr>
          <w:rFonts w:ascii="Arial" w:hAnsi="Arial" w:cs="Arial"/>
          <w:sz w:val="22"/>
        </w:rPr>
        <w:t>2028</w:t>
      </w:r>
      <w:r w:rsidR="00742A02" w:rsidRPr="009A50B9">
        <w:rPr>
          <w:rFonts w:ascii="Arial" w:hAnsi="Arial" w:cs="Arial"/>
          <w:sz w:val="22"/>
        </w:rPr>
        <w:t>.</w:t>
      </w:r>
    </w:p>
    <w:p w14:paraId="03EB27CC" w14:textId="77777777" w:rsidR="00742A02" w:rsidRPr="009A50B9" w:rsidRDefault="00742A02" w:rsidP="00742A02">
      <w:pPr>
        <w:pStyle w:val="Odstavecseseznamem"/>
        <w:rPr>
          <w:rFonts w:ascii="Arial" w:hAnsi="Arial" w:cs="Arial"/>
        </w:rPr>
      </w:pPr>
    </w:p>
    <w:p w14:paraId="6F626C16" w14:textId="77777777" w:rsidR="00742A02" w:rsidRPr="009A50B9" w:rsidRDefault="00813AFA" w:rsidP="00742A02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C4F04">
        <w:rPr>
          <w:rFonts w:ascii="Arial" w:hAnsi="Arial" w:cs="Arial"/>
          <w:spacing w:val="6"/>
          <w:sz w:val="22"/>
        </w:rPr>
        <w:t>Zhotovitel</w:t>
      </w:r>
      <w:r w:rsidR="00742A02" w:rsidRPr="006C4F04">
        <w:rPr>
          <w:rFonts w:ascii="Arial" w:hAnsi="Arial" w:cs="Arial"/>
          <w:spacing w:val="6"/>
          <w:sz w:val="22"/>
        </w:rPr>
        <w:t xml:space="preserve"> je povinen minimálně do konce roku 2028 po</w:t>
      </w:r>
      <w:r w:rsidR="006C4F04">
        <w:rPr>
          <w:rFonts w:ascii="Arial" w:hAnsi="Arial" w:cs="Arial"/>
          <w:spacing w:val="6"/>
          <w:sz w:val="22"/>
        </w:rPr>
        <w:t xml:space="preserve">skytovat požadované informace    a </w:t>
      </w:r>
      <w:r w:rsidR="00742A02" w:rsidRPr="006C4F04">
        <w:rPr>
          <w:rFonts w:ascii="Arial" w:hAnsi="Arial" w:cs="Arial"/>
          <w:spacing w:val="6"/>
          <w:sz w:val="22"/>
        </w:rPr>
        <w:t>dokumentaci</w:t>
      </w:r>
      <w:r w:rsidR="00742A02" w:rsidRPr="009A50B9">
        <w:rPr>
          <w:rFonts w:ascii="Arial" w:hAnsi="Arial" w:cs="Arial"/>
          <w:sz w:val="22"/>
        </w:rPr>
        <w:t xml:space="preserve"> související s 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</w:t>
      </w:r>
      <w:r w:rsidR="00742A02" w:rsidRPr="008C24E8">
        <w:rPr>
          <w:rFonts w:ascii="Arial" w:hAnsi="Arial" w:cs="Arial"/>
          <w:spacing w:val="6"/>
          <w:sz w:val="22"/>
        </w:rPr>
        <w:t>vytvořit výše uvedeným osobám podmínky k provedení kontroly vztahující se k realizaci projektu a poskytnout</w:t>
      </w:r>
      <w:r w:rsidR="00742A02" w:rsidRPr="009A50B9">
        <w:rPr>
          <w:rFonts w:ascii="Arial" w:hAnsi="Arial" w:cs="Arial"/>
          <w:sz w:val="22"/>
        </w:rPr>
        <w:t xml:space="preserve"> jim při provádění kontroly součinnost.</w:t>
      </w:r>
    </w:p>
    <w:p w14:paraId="2DD983ED" w14:textId="77777777" w:rsidR="00742A02" w:rsidRPr="009A50B9" w:rsidRDefault="00742A02" w:rsidP="00742A02">
      <w:pPr>
        <w:pStyle w:val="Odstavecseseznamem"/>
        <w:rPr>
          <w:rFonts w:ascii="Arial" w:hAnsi="Arial" w:cs="Arial"/>
        </w:rPr>
      </w:pPr>
    </w:p>
    <w:p w14:paraId="0CA6DF5C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5343B6">
        <w:rPr>
          <w:rFonts w:ascii="Arial" w:hAnsi="Arial" w:cs="Arial"/>
          <w:spacing w:val="-4"/>
          <w:sz w:val="22"/>
        </w:rPr>
        <w:t>Tuto smlouvu lze měnit pouze formou písemných, číslovaných dodatků podepsaných oprávněnými</w:t>
      </w:r>
      <w:r w:rsidRPr="009A50B9">
        <w:rPr>
          <w:rFonts w:ascii="Arial" w:hAnsi="Arial" w:cs="Arial"/>
          <w:sz w:val="22"/>
        </w:rPr>
        <w:t xml:space="preserve"> zástupci obou smluvních stran.</w:t>
      </w:r>
    </w:p>
    <w:p w14:paraId="78D3921A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6798ECCC" w14:textId="77777777" w:rsidR="00F77E11" w:rsidRPr="008C24E8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8C24E8">
        <w:rPr>
          <w:rFonts w:ascii="Arial" w:hAnsi="Arial" w:cs="Arial"/>
          <w:spacing w:val="-6"/>
          <w:sz w:val="22"/>
        </w:rPr>
        <w:t>Smlouva je vyhotovena v pěti stejnopisech, z nichž tři výtisky obdrží objednatel a dva zhotovitel.</w:t>
      </w:r>
    </w:p>
    <w:p w14:paraId="70C149F7" w14:textId="77777777" w:rsidR="00365782" w:rsidRDefault="00365782" w:rsidP="00365782">
      <w:pPr>
        <w:pStyle w:val="Odstavecseseznamem"/>
        <w:rPr>
          <w:rFonts w:ascii="Arial" w:hAnsi="Arial" w:cs="Arial"/>
        </w:rPr>
      </w:pPr>
    </w:p>
    <w:p w14:paraId="423F6C3C" w14:textId="77777777" w:rsidR="00F77E11" w:rsidRPr="005224C5" w:rsidRDefault="00365782" w:rsidP="00365782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5224C5">
        <w:rPr>
          <w:rFonts w:ascii="Arial" w:hAnsi="Arial" w:cs="Arial"/>
          <w:sz w:val="22"/>
        </w:rPr>
        <w:t>Tato smlouva nabývá platnosti dnem podpisu a účinnosti dnem uveřejnění v informačním systému veřejné správy – Registru sm</w:t>
      </w:r>
      <w:r w:rsidR="00B470DF" w:rsidRPr="005224C5">
        <w:rPr>
          <w:rFonts w:ascii="Arial" w:hAnsi="Arial" w:cs="Arial"/>
          <w:sz w:val="22"/>
        </w:rPr>
        <w:t>luv.</w:t>
      </w:r>
      <w:r w:rsidR="005224C5" w:rsidRPr="005224C5">
        <w:rPr>
          <w:rFonts w:ascii="Arial" w:hAnsi="Arial" w:cs="Arial"/>
          <w:sz w:val="22"/>
        </w:rPr>
        <w:t xml:space="preserve"> </w:t>
      </w:r>
      <w:r w:rsidR="00B470DF" w:rsidRPr="005224C5">
        <w:rPr>
          <w:rFonts w:ascii="Arial" w:hAnsi="Arial" w:cs="Arial"/>
          <w:spacing w:val="-4"/>
          <w:sz w:val="22"/>
        </w:rPr>
        <w:t xml:space="preserve">Smluvní strany se dohodly, že zákonnou povinnost dle </w:t>
      </w:r>
      <w:r w:rsidR="005224C5" w:rsidRPr="005224C5">
        <w:rPr>
          <w:rFonts w:ascii="Arial" w:hAnsi="Arial" w:cs="Arial"/>
          <w:spacing w:val="-4"/>
          <w:sz w:val="22"/>
        </w:rPr>
        <w:br/>
      </w:r>
      <w:r w:rsidR="00B470DF" w:rsidRPr="005224C5">
        <w:rPr>
          <w:rFonts w:ascii="Arial" w:hAnsi="Arial" w:cs="Arial"/>
          <w:spacing w:val="-4"/>
          <w:sz w:val="22"/>
        </w:rPr>
        <w:t>§ 5 odst. 2 zákona č. 340/2015 Sb., o zvláštních</w:t>
      </w:r>
      <w:r w:rsidR="00B470DF" w:rsidRPr="005224C5">
        <w:rPr>
          <w:rFonts w:ascii="Arial" w:hAnsi="Arial" w:cs="Arial"/>
          <w:sz w:val="22"/>
        </w:rPr>
        <w:t xml:space="preserve"> </w:t>
      </w:r>
      <w:r w:rsidR="00B470DF" w:rsidRPr="005224C5">
        <w:rPr>
          <w:rFonts w:ascii="Arial" w:hAnsi="Arial" w:cs="Arial"/>
          <w:spacing w:val="-4"/>
          <w:sz w:val="22"/>
        </w:rPr>
        <w:t>podmínkách účinnosti některých smluv, uveřejňování těchto smluv a o registru smluv (zákon o registru</w:t>
      </w:r>
      <w:r w:rsidR="00B470DF" w:rsidRPr="005224C5">
        <w:rPr>
          <w:rFonts w:ascii="Arial" w:hAnsi="Arial" w:cs="Arial"/>
          <w:sz w:val="22"/>
        </w:rPr>
        <w:t xml:space="preserve"> smluv) zajistí Objednatel.</w:t>
      </w:r>
    </w:p>
    <w:p w14:paraId="16281C08" w14:textId="77777777" w:rsidR="00B470DF" w:rsidRPr="009A50B9" w:rsidRDefault="00B470DF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</w:p>
    <w:p w14:paraId="1BC81768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prohlašují, že je jim znám obsah této smlouvy včetně jejích příloh, že s jejím </w:t>
      </w:r>
      <w:r w:rsidRPr="008C24E8">
        <w:rPr>
          <w:rFonts w:ascii="Arial" w:hAnsi="Arial" w:cs="Arial"/>
          <w:spacing w:val="4"/>
          <w:sz w:val="22"/>
        </w:rPr>
        <w:t>obsahem souhlasí, a že smlouvu uzavírají svobodně, nikoliv v tísni, či za nevýhodných podmínek.</w:t>
      </w:r>
      <w:r w:rsidRPr="009A50B9">
        <w:rPr>
          <w:rFonts w:ascii="Arial" w:hAnsi="Arial" w:cs="Arial"/>
          <w:sz w:val="22"/>
        </w:rPr>
        <w:t xml:space="preserve"> Na důkaz připojují své podpisy. </w:t>
      </w:r>
    </w:p>
    <w:p w14:paraId="6636A29B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59090C7E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Nedílnou </w:t>
      </w:r>
      <w:r w:rsidR="00625DC1">
        <w:rPr>
          <w:rFonts w:ascii="Arial" w:hAnsi="Arial" w:cs="Arial"/>
          <w:sz w:val="22"/>
        </w:rPr>
        <w:t>součástí</w:t>
      </w:r>
      <w:r w:rsidRPr="009A50B9">
        <w:rPr>
          <w:rFonts w:ascii="Arial" w:hAnsi="Arial" w:cs="Arial"/>
          <w:sz w:val="22"/>
        </w:rPr>
        <w:t xml:space="preserve"> této smlouvy je </w:t>
      </w:r>
      <w:r w:rsidR="00625DC1">
        <w:rPr>
          <w:rFonts w:ascii="Arial" w:hAnsi="Arial" w:cs="Arial"/>
          <w:sz w:val="22"/>
        </w:rPr>
        <w:t>příloha č. 1 O</w:t>
      </w:r>
      <w:r w:rsidRPr="009A50B9">
        <w:rPr>
          <w:rFonts w:ascii="Arial" w:hAnsi="Arial" w:cs="Arial"/>
          <w:sz w:val="22"/>
        </w:rPr>
        <w:t xml:space="preserve">ceněný </w:t>
      </w:r>
      <w:r w:rsidR="00213ECB" w:rsidRPr="009A50B9">
        <w:rPr>
          <w:rFonts w:ascii="Arial" w:hAnsi="Arial" w:cs="Arial"/>
          <w:sz w:val="22"/>
        </w:rPr>
        <w:t>soupis prací</w:t>
      </w:r>
      <w:r w:rsidR="00154E59">
        <w:rPr>
          <w:rFonts w:ascii="Arial" w:hAnsi="Arial" w:cs="Arial"/>
          <w:sz w:val="22"/>
        </w:rPr>
        <w:t>.</w:t>
      </w:r>
    </w:p>
    <w:p w14:paraId="4B312519" w14:textId="77777777" w:rsidR="00501351" w:rsidRPr="009A50B9" w:rsidRDefault="00501351">
      <w:pPr>
        <w:tabs>
          <w:tab w:val="left" w:pos="5245"/>
        </w:tabs>
        <w:ind w:right="110"/>
        <w:jc w:val="both"/>
        <w:rPr>
          <w:rFonts w:ascii="Arial" w:eastAsia="MS Mincho" w:hAnsi="Arial" w:cs="Arial"/>
        </w:rPr>
      </w:pPr>
    </w:p>
    <w:p w14:paraId="37691C6E" w14:textId="77777777" w:rsidR="00C845DE" w:rsidRPr="009A50B9" w:rsidRDefault="00C845DE">
      <w:pPr>
        <w:tabs>
          <w:tab w:val="left" w:pos="5245"/>
        </w:tabs>
        <w:ind w:right="110"/>
        <w:jc w:val="both"/>
        <w:rPr>
          <w:rFonts w:ascii="Arial" w:eastAsia="MS Mincho" w:hAnsi="Arial" w:cs="Arial"/>
        </w:rPr>
      </w:pPr>
    </w:p>
    <w:p w14:paraId="56747476" w14:textId="77777777"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9A50B9">
        <w:rPr>
          <w:rFonts w:ascii="Arial" w:eastAsia="MS Mincho" w:hAnsi="Arial" w:cs="Arial"/>
        </w:rPr>
        <w:t xml:space="preserve">V Jihlavě dne </w:t>
      </w:r>
      <w:r w:rsidRPr="009A50B9">
        <w:rPr>
          <w:rFonts w:ascii="Arial" w:eastAsia="MS Mincho" w:hAnsi="Arial" w:cs="Arial"/>
        </w:rPr>
        <w:tab/>
        <w:t>V </w:t>
      </w:r>
      <w:r w:rsidR="00F066AF" w:rsidRPr="00F066AF">
        <w:rPr>
          <w:rFonts w:ascii="Arial" w:eastAsia="MS Mincho" w:hAnsi="Arial" w:cs="Arial"/>
          <w:highlight w:val="lightGray"/>
        </w:rPr>
        <w:t>……………</w:t>
      </w:r>
      <w:r w:rsidRPr="009A50B9">
        <w:rPr>
          <w:rFonts w:ascii="Arial" w:eastAsia="MS Mincho" w:hAnsi="Arial" w:cs="Arial"/>
        </w:rPr>
        <w:t xml:space="preserve"> dne </w:t>
      </w:r>
    </w:p>
    <w:p w14:paraId="4CA4BE2A" w14:textId="77777777" w:rsidR="008E27A7" w:rsidRDefault="008E27A7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67202F4A" w14:textId="77777777" w:rsidR="008E27A7" w:rsidRDefault="008E27A7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58C32883" w14:textId="77777777"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9A50B9">
        <w:rPr>
          <w:rFonts w:ascii="Arial" w:eastAsia="MS Mincho" w:hAnsi="Arial" w:cs="Arial"/>
        </w:rPr>
        <w:t>Za objednatele:</w:t>
      </w:r>
      <w:r w:rsidRPr="009A50B9">
        <w:rPr>
          <w:rFonts w:ascii="Arial" w:eastAsia="MS Mincho" w:hAnsi="Arial" w:cs="Arial"/>
        </w:rPr>
        <w:tab/>
        <w:t>Za zhotovitele:</w:t>
      </w:r>
    </w:p>
    <w:p w14:paraId="51F60261" w14:textId="77777777" w:rsidR="00F77E11" w:rsidRPr="009A50B9" w:rsidRDefault="00F77E11" w:rsidP="000E5B66">
      <w:pPr>
        <w:tabs>
          <w:tab w:val="left" w:pos="5103"/>
          <w:tab w:val="left" w:pos="6946"/>
        </w:tabs>
        <w:ind w:right="110"/>
        <w:jc w:val="both"/>
        <w:rPr>
          <w:rFonts w:ascii="Arial" w:eastAsia="MS Mincho" w:hAnsi="Arial" w:cs="Arial"/>
        </w:rPr>
      </w:pPr>
    </w:p>
    <w:p w14:paraId="65C62671" w14:textId="77777777" w:rsidR="00116A4E" w:rsidRDefault="00116A4E" w:rsidP="000E5B66">
      <w:pPr>
        <w:tabs>
          <w:tab w:val="left" w:pos="5103"/>
          <w:tab w:val="left" w:pos="6946"/>
        </w:tabs>
        <w:ind w:right="110"/>
        <w:jc w:val="both"/>
        <w:rPr>
          <w:rFonts w:ascii="Arial" w:eastAsia="MS Mincho" w:hAnsi="Arial" w:cs="Arial"/>
        </w:rPr>
      </w:pPr>
    </w:p>
    <w:p w14:paraId="7DBDA9C5" w14:textId="77777777" w:rsidR="000128FB" w:rsidRDefault="000128FB" w:rsidP="000E5B66">
      <w:pPr>
        <w:tabs>
          <w:tab w:val="left" w:pos="5103"/>
          <w:tab w:val="left" w:pos="6946"/>
        </w:tabs>
        <w:ind w:right="110"/>
        <w:jc w:val="both"/>
        <w:rPr>
          <w:rFonts w:ascii="Arial" w:eastAsia="MS Mincho" w:hAnsi="Arial" w:cs="Arial"/>
        </w:rPr>
      </w:pPr>
    </w:p>
    <w:p w14:paraId="7026D9E8" w14:textId="77777777" w:rsidR="000128FB" w:rsidRPr="009A50B9" w:rsidRDefault="000128FB" w:rsidP="000E5B66">
      <w:pPr>
        <w:tabs>
          <w:tab w:val="left" w:pos="5103"/>
          <w:tab w:val="left" w:pos="6946"/>
        </w:tabs>
        <w:ind w:right="110"/>
        <w:jc w:val="both"/>
        <w:rPr>
          <w:rFonts w:ascii="Arial" w:eastAsia="MS Mincho" w:hAnsi="Arial" w:cs="Arial"/>
        </w:rPr>
      </w:pPr>
    </w:p>
    <w:p w14:paraId="1D82967D" w14:textId="77777777" w:rsidR="00B4408F" w:rsidRDefault="00B4408F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35D400F8" w14:textId="77777777" w:rsidR="009A0EA2" w:rsidRDefault="004A207C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DC166F">
        <w:rPr>
          <w:rFonts w:ascii="Arial" w:eastAsia="MS Mincho" w:hAnsi="Arial" w:cs="Arial"/>
        </w:rPr>
        <w:t>Ing. Jan Hyliš</w:t>
      </w:r>
    </w:p>
    <w:p w14:paraId="2135EF7B" w14:textId="77777777" w:rsidR="004A207C" w:rsidRPr="00DC166F" w:rsidRDefault="004A207C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DC166F">
        <w:rPr>
          <w:rFonts w:ascii="Arial" w:eastAsia="MS Mincho" w:hAnsi="Arial" w:cs="Arial"/>
        </w:rPr>
        <w:t>člen rady kraje pro oblast</w:t>
      </w:r>
      <w:r w:rsidRPr="00DC166F">
        <w:rPr>
          <w:rFonts w:ascii="Arial" w:eastAsia="MS Mincho" w:hAnsi="Arial" w:cs="Arial"/>
        </w:rPr>
        <w:tab/>
      </w:r>
      <w:r w:rsidRPr="00F74F1B">
        <w:rPr>
          <w:rFonts w:ascii="Arial" w:hAnsi="Arial" w:cs="Arial"/>
          <w:bCs/>
        </w:rPr>
        <w:fldChar w:fldCharType="begin">
          <w:ffData>
            <w:name w:val=""/>
            <w:enabled/>
            <w:calcOnExit w:val="0"/>
            <w:textInput>
              <w:default w:val="                                             "/>
            </w:textInput>
          </w:ffData>
        </w:fldChar>
      </w:r>
      <w:r w:rsidRPr="00F74F1B">
        <w:rPr>
          <w:rFonts w:ascii="Arial" w:hAnsi="Arial" w:cs="Arial"/>
          <w:bCs/>
        </w:rPr>
        <w:instrText xml:space="preserve"> FORMTEXT </w:instrText>
      </w:r>
      <w:r w:rsidRPr="00F74F1B">
        <w:rPr>
          <w:rFonts w:ascii="Arial" w:hAnsi="Arial" w:cs="Arial"/>
          <w:bCs/>
        </w:rPr>
      </w:r>
      <w:r w:rsidRPr="00F74F1B">
        <w:rPr>
          <w:rFonts w:ascii="Arial" w:hAnsi="Arial" w:cs="Arial"/>
          <w:bCs/>
        </w:rPr>
        <w:fldChar w:fldCharType="separate"/>
      </w:r>
      <w:r w:rsidRPr="00F74F1B">
        <w:rPr>
          <w:rFonts w:ascii="Arial" w:hAnsi="Arial" w:cs="Arial"/>
          <w:bCs/>
          <w:noProof/>
        </w:rPr>
        <w:t xml:space="preserve">                                             </w:t>
      </w:r>
      <w:r w:rsidRPr="00F74F1B">
        <w:rPr>
          <w:rFonts w:ascii="Arial" w:hAnsi="Arial" w:cs="Arial"/>
          <w:bCs/>
        </w:rPr>
        <w:fldChar w:fldCharType="end"/>
      </w:r>
      <w:r w:rsidRPr="00DC166F">
        <w:rPr>
          <w:rFonts w:ascii="Arial" w:eastAsia="MS Mincho" w:hAnsi="Arial" w:cs="Arial"/>
        </w:rPr>
        <w:t xml:space="preserve">                                             </w:t>
      </w:r>
    </w:p>
    <w:p w14:paraId="2D30FCCE" w14:textId="77777777" w:rsidR="004A207C" w:rsidRPr="004C7A72" w:rsidRDefault="004A207C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DC166F">
        <w:rPr>
          <w:rFonts w:ascii="Arial" w:eastAsia="MS Mincho" w:hAnsi="Arial" w:cs="Arial"/>
        </w:rPr>
        <w:t>dopravy a silničního hospodářství</w:t>
      </w:r>
      <w:r w:rsidRPr="009A50B9">
        <w:rPr>
          <w:rFonts w:ascii="Arial" w:eastAsia="MS Mincho" w:hAnsi="Arial" w:cs="Arial"/>
        </w:rPr>
        <w:tab/>
      </w:r>
    </w:p>
    <w:p w14:paraId="4B5F2A60" w14:textId="77777777" w:rsidR="00F77E11" w:rsidRPr="009A50B9" w:rsidRDefault="00F77E11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sectPr w:rsidR="00F77E11" w:rsidRPr="009A50B9" w:rsidSect="009565EA">
      <w:footerReference w:type="even" r:id="rId8"/>
      <w:footerReference w:type="default" r:id="rId9"/>
      <w:footerReference w:type="first" r:id="rId10"/>
      <w:footnotePr>
        <w:pos w:val="beneathText"/>
      </w:footnotePr>
      <w:pgSz w:w="12240" w:h="15840" w:code="1"/>
      <w:pgMar w:top="1304" w:right="1043" w:bottom="1276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E04B15" w14:textId="77777777" w:rsidR="002C14E0" w:rsidRDefault="002C14E0">
      <w:r>
        <w:separator/>
      </w:r>
    </w:p>
  </w:endnote>
  <w:endnote w:type="continuationSeparator" w:id="0">
    <w:p w14:paraId="221F7DE0" w14:textId="77777777" w:rsidR="002C14E0" w:rsidRDefault="002C1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C3A016" w14:textId="77777777" w:rsidR="0048686C" w:rsidRDefault="0048686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18</w:t>
    </w:r>
    <w:r>
      <w:rPr>
        <w:rStyle w:val="slostrnky"/>
      </w:rPr>
      <w:fldChar w:fldCharType="end"/>
    </w:r>
  </w:p>
  <w:p w14:paraId="22E12337" w14:textId="77777777" w:rsidR="0048686C" w:rsidRDefault="0048686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1A88A0" w14:textId="0A41D9A3" w:rsidR="0048686C" w:rsidRDefault="0048686C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2F6285">
      <w:rPr>
        <w:rFonts w:ascii="Arial" w:hAnsi="Arial" w:cs="Arial"/>
        <w:noProof/>
      </w:rPr>
      <w:t>17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2F6285">
      <w:rPr>
        <w:rFonts w:ascii="Arial" w:hAnsi="Arial" w:cs="Arial"/>
        <w:noProof/>
      </w:rPr>
      <w:t>21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32581D" w14:textId="30CDC26E" w:rsidR="0048686C" w:rsidRDefault="0048686C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2F6285">
      <w:rPr>
        <w:rFonts w:ascii="Arial" w:hAnsi="Arial" w:cs="Arial"/>
        <w:noProof/>
      </w:rPr>
      <w:t>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2F6285">
      <w:rPr>
        <w:rFonts w:ascii="Arial" w:hAnsi="Arial" w:cs="Arial"/>
        <w:noProof/>
      </w:rPr>
      <w:t>21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FE16EC" w14:textId="77777777" w:rsidR="002C14E0" w:rsidRDefault="002C14E0">
      <w:r>
        <w:separator/>
      </w:r>
    </w:p>
  </w:footnote>
  <w:footnote w:type="continuationSeparator" w:id="0">
    <w:p w14:paraId="191C244F" w14:textId="77777777" w:rsidR="002C14E0" w:rsidRDefault="002C14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CFD48D02"/>
    <w:name w:val="WW8Num1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000003"/>
    <w:multiLevelType w:val="multilevel"/>
    <w:tmpl w:val="5CC8BFAE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4" w15:restartNumberingAfterBreak="0">
    <w:nsid w:val="00000005"/>
    <w:multiLevelType w:val="multilevel"/>
    <w:tmpl w:val="C77A20AC"/>
    <w:name w:val="WW8Num5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7C58ABD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5"/>
      <w:numFmt w:val="decimal"/>
      <w:lvlText w:val="%1.%2."/>
      <w:lvlJc w:val="left"/>
      <w:pPr>
        <w:tabs>
          <w:tab w:val="num" w:pos="570"/>
        </w:tabs>
        <w:ind w:left="570" w:hanging="57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00000008"/>
    <w:multiLevelType w:val="multilevel"/>
    <w:tmpl w:val="BF2EFE6E"/>
    <w:name w:val="WW8Num8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0" w15:restartNumberingAfterBreak="0">
    <w:nsid w:val="0000000B"/>
    <w:multiLevelType w:val="singleLevel"/>
    <w:tmpl w:val="0000000B"/>
    <w:name w:val="WW8Num12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1" w15:restartNumberingAfterBreak="0">
    <w:nsid w:val="0000000C"/>
    <w:multiLevelType w:val="multilevel"/>
    <w:tmpl w:val="0000000C"/>
    <w:name w:val="WW8Num1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 w15:restartNumberingAfterBreak="0">
    <w:nsid w:val="0000000D"/>
    <w:multiLevelType w:val="singleLevel"/>
    <w:tmpl w:val="0000000D"/>
    <w:name w:val="WW8Num1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3" w15:restartNumberingAfterBreak="0">
    <w:nsid w:val="021F04DB"/>
    <w:multiLevelType w:val="multilevel"/>
    <w:tmpl w:val="660A1948"/>
    <w:name w:val="WW8Num5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0A616F63"/>
    <w:multiLevelType w:val="multilevel"/>
    <w:tmpl w:val="C6FC41BC"/>
    <w:name w:val="WW8Num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12642BDA"/>
    <w:multiLevelType w:val="multilevel"/>
    <w:tmpl w:val="FE3876BA"/>
    <w:name w:val="WW8Num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Restart w:val="0"/>
      <w:lvlText w:val="1.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1BC8063B"/>
    <w:multiLevelType w:val="hybridMultilevel"/>
    <w:tmpl w:val="7CD688C0"/>
    <w:lvl w:ilvl="0" w:tplc="3684F19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E4CA2D6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7BE4A3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7A209196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D12644B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7556E44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AC8291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91A4DCE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7382DBE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1F401379"/>
    <w:multiLevelType w:val="hybridMultilevel"/>
    <w:tmpl w:val="698CB098"/>
    <w:lvl w:ilvl="0" w:tplc="36083E60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 w15:restartNumberingAfterBreak="0">
    <w:nsid w:val="21BF4795"/>
    <w:multiLevelType w:val="multilevel"/>
    <w:tmpl w:val="F9E2DDAA"/>
    <w:name w:val="WW8Num6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21F61D36"/>
    <w:multiLevelType w:val="multilevel"/>
    <w:tmpl w:val="4724AB1E"/>
    <w:name w:val="WW8Num5334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2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2BA462C6"/>
    <w:multiLevelType w:val="multilevel"/>
    <w:tmpl w:val="64F47570"/>
    <w:name w:val="WW8Num32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2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Restart w:val="1"/>
      <w:lvlText w:val="%1.1%2.%3."/>
      <w:lvlJc w:val="left"/>
      <w:pPr>
        <w:tabs>
          <w:tab w:val="num" w:pos="737"/>
        </w:tabs>
        <w:ind w:left="57"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2E326F49"/>
    <w:multiLevelType w:val="hybridMultilevel"/>
    <w:tmpl w:val="1EFAC220"/>
    <w:lvl w:ilvl="0" w:tplc="E33288EA">
      <w:start w:val="6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Arial" w:eastAsia="Times New Roman" w:hAnsi="Arial" w:cs="Aria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339A6A56"/>
    <w:multiLevelType w:val="multilevel"/>
    <w:tmpl w:val="91ACE872"/>
    <w:name w:val="WW8Num5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Text w:val="%18.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35506A6F"/>
    <w:multiLevelType w:val="multilevel"/>
    <w:tmpl w:val="E4FC26B6"/>
    <w:name w:val="WW8Num62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4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3611716C"/>
    <w:multiLevelType w:val="multilevel"/>
    <w:tmpl w:val="3E62C9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2835" w:hanging="2835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381368C0"/>
    <w:multiLevelType w:val="multilevel"/>
    <w:tmpl w:val="457CF4E4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3F107DF3"/>
    <w:multiLevelType w:val="hybridMultilevel"/>
    <w:tmpl w:val="174AE756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2BC66D3"/>
    <w:multiLevelType w:val="hybridMultilevel"/>
    <w:tmpl w:val="14FA06B6"/>
    <w:lvl w:ilvl="0" w:tplc="8F18F66A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47DD28B6"/>
    <w:multiLevelType w:val="multilevel"/>
    <w:tmpl w:val="880498EE"/>
    <w:name w:val="WW8Num5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48C5705E"/>
    <w:multiLevelType w:val="multilevel"/>
    <w:tmpl w:val="A2EA922C"/>
    <w:name w:val="WW8Num53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4962076A"/>
    <w:multiLevelType w:val="multilevel"/>
    <w:tmpl w:val="674C2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C435870"/>
    <w:multiLevelType w:val="hybridMultilevel"/>
    <w:tmpl w:val="1F487588"/>
    <w:lvl w:ilvl="0" w:tplc="32B00EA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2" w15:restartNumberingAfterBreak="0">
    <w:nsid w:val="4FD01CE2"/>
    <w:multiLevelType w:val="hybridMultilevel"/>
    <w:tmpl w:val="A4EA230E"/>
    <w:lvl w:ilvl="0" w:tplc="32B00EA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51C959B1"/>
    <w:multiLevelType w:val="hybridMultilevel"/>
    <w:tmpl w:val="4732A7D6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4" w15:restartNumberingAfterBreak="0">
    <w:nsid w:val="541569FB"/>
    <w:multiLevelType w:val="multilevel"/>
    <w:tmpl w:val="CB065166"/>
    <w:name w:val="WW8Num53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5D880179"/>
    <w:multiLevelType w:val="multilevel"/>
    <w:tmpl w:val="65B2BBF4"/>
    <w:name w:val="WW8Num83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12"/>
        </w:tabs>
        <w:ind w:left="712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5E506629"/>
    <w:multiLevelType w:val="hybridMultilevel"/>
    <w:tmpl w:val="05F8704C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7" w15:restartNumberingAfterBreak="0">
    <w:nsid w:val="61250348"/>
    <w:multiLevelType w:val="multilevel"/>
    <w:tmpl w:val="9C701E82"/>
    <w:name w:val="WW8Num8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39" w15:restartNumberingAfterBreak="0">
    <w:nsid w:val="6670273D"/>
    <w:multiLevelType w:val="multilevel"/>
    <w:tmpl w:val="00000005"/>
    <w:name w:val="WW8Num5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0" w15:restartNumberingAfterBreak="0">
    <w:nsid w:val="67A572DB"/>
    <w:multiLevelType w:val="hybridMultilevel"/>
    <w:tmpl w:val="209A293A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E33288EA">
      <w:start w:val="6"/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Arial" w:eastAsia="Times New Roman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682E6A8F"/>
    <w:multiLevelType w:val="multilevel"/>
    <w:tmpl w:val="A5089B60"/>
    <w:name w:val="WW8Num5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3" w15:restartNumberingAfterBreak="0">
    <w:nsid w:val="6D6D45CC"/>
    <w:multiLevelType w:val="multilevel"/>
    <w:tmpl w:val="CF2A275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6FFF4A99"/>
    <w:multiLevelType w:val="multilevel"/>
    <w:tmpl w:val="08724582"/>
    <w:name w:val="WW8Num15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061179B"/>
    <w:multiLevelType w:val="hybridMultilevel"/>
    <w:tmpl w:val="3EBE5F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12B4860"/>
    <w:multiLevelType w:val="multilevel"/>
    <w:tmpl w:val="8DFED1D8"/>
    <w:name w:val="WW8Num83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7" w15:restartNumberingAfterBreak="0">
    <w:nsid w:val="721908DB"/>
    <w:multiLevelType w:val="multilevel"/>
    <w:tmpl w:val="AC92CB2C"/>
    <w:name w:val="WW8Num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8" w15:restartNumberingAfterBreak="0">
    <w:nsid w:val="732D50EB"/>
    <w:multiLevelType w:val="hybridMultilevel"/>
    <w:tmpl w:val="28AEED9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7357E82"/>
    <w:multiLevelType w:val="hybridMultilevel"/>
    <w:tmpl w:val="1D2C70B2"/>
    <w:lvl w:ilvl="0" w:tplc="03D2FD74">
      <w:numFmt w:val="bullet"/>
      <w:lvlText w:val="-"/>
      <w:lvlJc w:val="left"/>
      <w:pPr>
        <w:ind w:left="86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0" w15:restartNumberingAfterBreak="0">
    <w:nsid w:val="7EBC5391"/>
    <w:multiLevelType w:val="hybridMultilevel"/>
    <w:tmpl w:val="07523F9A"/>
    <w:lvl w:ilvl="0" w:tplc="F46C5332">
      <w:numFmt w:val="bullet"/>
      <w:lvlText w:val="-"/>
      <w:lvlJc w:val="left"/>
      <w:pPr>
        <w:ind w:left="502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7"/>
  </w:num>
  <w:num w:numId="5">
    <w:abstractNumId w:val="41"/>
  </w:num>
  <w:num w:numId="6">
    <w:abstractNumId w:val="25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7">
    <w:abstractNumId w:val="43"/>
  </w:num>
  <w:num w:numId="8">
    <w:abstractNumId w:val="32"/>
  </w:num>
  <w:num w:numId="9">
    <w:abstractNumId w:val="35"/>
  </w:num>
  <w:num w:numId="10">
    <w:abstractNumId w:val="46"/>
  </w:num>
  <w:num w:numId="11">
    <w:abstractNumId w:val="40"/>
  </w:num>
  <w:num w:numId="12">
    <w:abstractNumId w:val="14"/>
  </w:num>
  <w:num w:numId="13">
    <w:abstractNumId w:val="27"/>
  </w:num>
  <w:num w:numId="14">
    <w:abstractNumId w:val="47"/>
  </w:num>
  <w:num w:numId="15">
    <w:abstractNumId w:val="18"/>
  </w:num>
  <w:num w:numId="16">
    <w:abstractNumId w:val="29"/>
  </w:num>
  <w:num w:numId="17">
    <w:abstractNumId w:val="23"/>
  </w:num>
  <w:num w:numId="18">
    <w:abstractNumId w:val="38"/>
  </w:num>
  <w:num w:numId="19">
    <w:abstractNumId w:val="42"/>
  </w:num>
  <w:num w:numId="20">
    <w:abstractNumId w:val="29"/>
    <w:lvlOverride w:ilvl="0">
      <w:lvl w:ilvl="0">
        <w:start w:val="3"/>
        <w:numFmt w:val="decimal"/>
        <w:lvlText w:val="%1."/>
        <w:lvlJc w:val="left"/>
        <w:pPr>
          <w:tabs>
            <w:tab w:val="num" w:pos="540"/>
          </w:tabs>
          <w:ind w:left="540" w:hanging="54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13.%2."/>
        <w:lvlJc w:val="left"/>
        <w:pPr>
          <w:tabs>
            <w:tab w:val="num" w:pos="567"/>
          </w:tabs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lvlText w:val="13.%2.%3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21">
    <w:abstractNumId w:val="19"/>
  </w:num>
  <w:num w:numId="22">
    <w:abstractNumId w:val="4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  <w:num w:numId="24">
    <w:abstractNumId w:val="17"/>
  </w:num>
  <w:num w:numId="25">
    <w:abstractNumId w:val="48"/>
  </w:num>
  <w:num w:numId="2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0"/>
  </w:num>
  <w:num w:numId="28">
    <w:abstractNumId w:val="45"/>
  </w:num>
  <w:num w:numId="29">
    <w:abstractNumId w:val="26"/>
  </w:num>
  <w:num w:numId="30">
    <w:abstractNumId w:val="21"/>
  </w:num>
  <w:num w:numId="31">
    <w:abstractNumId w:val="31"/>
  </w:num>
  <w:num w:numId="32">
    <w:abstractNumId w:val="36"/>
  </w:num>
  <w:num w:numId="33">
    <w:abstractNumId w:val="50"/>
  </w:num>
  <w:num w:numId="34">
    <w:abstractNumId w:val="24"/>
  </w:num>
  <w:num w:numId="35">
    <w:abstractNumId w:val="33"/>
  </w:num>
  <w:num w:numId="36">
    <w:abstractNumId w:val="49"/>
  </w:num>
  <w:numIdMacAtCleanup w:val="2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Procházková Lenka Bc.">
    <w15:presenceInfo w15:providerId="AD" w15:userId="S-1-5-21-2911291989-1281936650-3888358911-773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3A5"/>
    <w:rsid w:val="00003FC6"/>
    <w:rsid w:val="0000552F"/>
    <w:rsid w:val="0000567B"/>
    <w:rsid w:val="00005B39"/>
    <w:rsid w:val="00006E2B"/>
    <w:rsid w:val="000072FE"/>
    <w:rsid w:val="00010E70"/>
    <w:rsid w:val="00011CF0"/>
    <w:rsid w:val="000128FB"/>
    <w:rsid w:val="00014629"/>
    <w:rsid w:val="000147A8"/>
    <w:rsid w:val="00016842"/>
    <w:rsid w:val="00016ACF"/>
    <w:rsid w:val="00016F72"/>
    <w:rsid w:val="000178C3"/>
    <w:rsid w:val="00021B58"/>
    <w:rsid w:val="00022B0B"/>
    <w:rsid w:val="0002687E"/>
    <w:rsid w:val="000303ED"/>
    <w:rsid w:val="000330D8"/>
    <w:rsid w:val="00034C6D"/>
    <w:rsid w:val="00034F72"/>
    <w:rsid w:val="00035C9A"/>
    <w:rsid w:val="000405DB"/>
    <w:rsid w:val="00043398"/>
    <w:rsid w:val="000450D0"/>
    <w:rsid w:val="000453F3"/>
    <w:rsid w:val="00046D00"/>
    <w:rsid w:val="00047522"/>
    <w:rsid w:val="00050A06"/>
    <w:rsid w:val="000511D3"/>
    <w:rsid w:val="00052356"/>
    <w:rsid w:val="000523BB"/>
    <w:rsid w:val="000525CF"/>
    <w:rsid w:val="000549CC"/>
    <w:rsid w:val="000574CB"/>
    <w:rsid w:val="000647E9"/>
    <w:rsid w:val="00065ACD"/>
    <w:rsid w:val="00066528"/>
    <w:rsid w:val="0007118F"/>
    <w:rsid w:val="00071E01"/>
    <w:rsid w:val="00072263"/>
    <w:rsid w:val="0007644D"/>
    <w:rsid w:val="00077736"/>
    <w:rsid w:val="00081947"/>
    <w:rsid w:val="000851F6"/>
    <w:rsid w:val="00086B12"/>
    <w:rsid w:val="0008725A"/>
    <w:rsid w:val="000934AE"/>
    <w:rsid w:val="000941BC"/>
    <w:rsid w:val="000A314D"/>
    <w:rsid w:val="000A5D82"/>
    <w:rsid w:val="000A6460"/>
    <w:rsid w:val="000A7F63"/>
    <w:rsid w:val="000B1B1F"/>
    <w:rsid w:val="000B43F0"/>
    <w:rsid w:val="000B67A4"/>
    <w:rsid w:val="000C116A"/>
    <w:rsid w:val="000C2C11"/>
    <w:rsid w:val="000C67B6"/>
    <w:rsid w:val="000D45BC"/>
    <w:rsid w:val="000D7D6B"/>
    <w:rsid w:val="000E2DEF"/>
    <w:rsid w:val="000E4B5F"/>
    <w:rsid w:val="000E598C"/>
    <w:rsid w:val="000E59ED"/>
    <w:rsid w:val="000E5B66"/>
    <w:rsid w:val="000E6445"/>
    <w:rsid w:val="000F1C1F"/>
    <w:rsid w:val="000F2FA2"/>
    <w:rsid w:val="000F3660"/>
    <w:rsid w:val="000F45A2"/>
    <w:rsid w:val="0010087F"/>
    <w:rsid w:val="001008CF"/>
    <w:rsid w:val="001018B2"/>
    <w:rsid w:val="00104194"/>
    <w:rsid w:val="00104A33"/>
    <w:rsid w:val="00105124"/>
    <w:rsid w:val="001052EB"/>
    <w:rsid w:val="0010751F"/>
    <w:rsid w:val="001106F6"/>
    <w:rsid w:val="0011174B"/>
    <w:rsid w:val="00111B00"/>
    <w:rsid w:val="0011598A"/>
    <w:rsid w:val="00116A4E"/>
    <w:rsid w:val="0012027A"/>
    <w:rsid w:val="0012078D"/>
    <w:rsid w:val="001215FA"/>
    <w:rsid w:val="00122FDE"/>
    <w:rsid w:val="001250ED"/>
    <w:rsid w:val="001251D3"/>
    <w:rsid w:val="0012614C"/>
    <w:rsid w:val="0012681B"/>
    <w:rsid w:val="0013124A"/>
    <w:rsid w:val="00133524"/>
    <w:rsid w:val="001353D0"/>
    <w:rsid w:val="001360D4"/>
    <w:rsid w:val="001400E7"/>
    <w:rsid w:val="00140912"/>
    <w:rsid w:val="00140C17"/>
    <w:rsid w:val="001453A0"/>
    <w:rsid w:val="001473BB"/>
    <w:rsid w:val="00151BA2"/>
    <w:rsid w:val="0015225E"/>
    <w:rsid w:val="00152517"/>
    <w:rsid w:val="00154E59"/>
    <w:rsid w:val="00155E3A"/>
    <w:rsid w:val="001560B1"/>
    <w:rsid w:val="0015695D"/>
    <w:rsid w:val="00167A07"/>
    <w:rsid w:val="00172C7D"/>
    <w:rsid w:val="00180432"/>
    <w:rsid w:val="00180F6D"/>
    <w:rsid w:val="0018197F"/>
    <w:rsid w:val="0018276A"/>
    <w:rsid w:val="00182ABF"/>
    <w:rsid w:val="00183FE0"/>
    <w:rsid w:val="001844B4"/>
    <w:rsid w:val="001844F1"/>
    <w:rsid w:val="00186C03"/>
    <w:rsid w:val="0019010B"/>
    <w:rsid w:val="0019053A"/>
    <w:rsid w:val="001905B7"/>
    <w:rsid w:val="00193FEE"/>
    <w:rsid w:val="001A61F8"/>
    <w:rsid w:val="001B0CAF"/>
    <w:rsid w:val="001B5E88"/>
    <w:rsid w:val="001B5F81"/>
    <w:rsid w:val="001B663C"/>
    <w:rsid w:val="001B721A"/>
    <w:rsid w:val="001C1BA3"/>
    <w:rsid w:val="001C5B75"/>
    <w:rsid w:val="001C74E5"/>
    <w:rsid w:val="001D1E0E"/>
    <w:rsid w:val="001D455B"/>
    <w:rsid w:val="001D4C07"/>
    <w:rsid w:val="001D526F"/>
    <w:rsid w:val="001D5E92"/>
    <w:rsid w:val="001D735D"/>
    <w:rsid w:val="001D7E80"/>
    <w:rsid w:val="001E2E88"/>
    <w:rsid w:val="001E69A1"/>
    <w:rsid w:val="001F0BA0"/>
    <w:rsid w:val="001F13A5"/>
    <w:rsid w:val="001F3535"/>
    <w:rsid w:val="001F3A71"/>
    <w:rsid w:val="001F4212"/>
    <w:rsid w:val="001F4A84"/>
    <w:rsid w:val="001F5B1B"/>
    <w:rsid w:val="001F5D87"/>
    <w:rsid w:val="001F6579"/>
    <w:rsid w:val="001F6A49"/>
    <w:rsid w:val="001F758D"/>
    <w:rsid w:val="00201521"/>
    <w:rsid w:val="00203E65"/>
    <w:rsid w:val="00204D09"/>
    <w:rsid w:val="00207314"/>
    <w:rsid w:val="0021026D"/>
    <w:rsid w:val="00210307"/>
    <w:rsid w:val="00211A27"/>
    <w:rsid w:val="00211DC3"/>
    <w:rsid w:val="00212555"/>
    <w:rsid w:val="00213A6C"/>
    <w:rsid w:val="00213ECB"/>
    <w:rsid w:val="00214BA7"/>
    <w:rsid w:val="00215BFB"/>
    <w:rsid w:val="00216312"/>
    <w:rsid w:val="002202E6"/>
    <w:rsid w:val="00223A24"/>
    <w:rsid w:val="00226545"/>
    <w:rsid w:val="00226AC9"/>
    <w:rsid w:val="00231C7D"/>
    <w:rsid w:val="0023308B"/>
    <w:rsid w:val="00233980"/>
    <w:rsid w:val="002353AD"/>
    <w:rsid w:val="002466E0"/>
    <w:rsid w:val="002467ED"/>
    <w:rsid w:val="002470B4"/>
    <w:rsid w:val="002502A6"/>
    <w:rsid w:val="00252533"/>
    <w:rsid w:val="00252637"/>
    <w:rsid w:val="00254698"/>
    <w:rsid w:val="0025549A"/>
    <w:rsid w:val="002557C0"/>
    <w:rsid w:val="00256108"/>
    <w:rsid w:val="002634E8"/>
    <w:rsid w:val="00263DFC"/>
    <w:rsid w:val="00264EF8"/>
    <w:rsid w:val="00265EDA"/>
    <w:rsid w:val="00273A31"/>
    <w:rsid w:val="00274E01"/>
    <w:rsid w:val="00275D70"/>
    <w:rsid w:val="00276CC3"/>
    <w:rsid w:val="00280C46"/>
    <w:rsid w:val="00282405"/>
    <w:rsid w:val="002829A2"/>
    <w:rsid w:val="00282E73"/>
    <w:rsid w:val="00284B22"/>
    <w:rsid w:val="002867B7"/>
    <w:rsid w:val="00290268"/>
    <w:rsid w:val="0029050C"/>
    <w:rsid w:val="002906BD"/>
    <w:rsid w:val="00297514"/>
    <w:rsid w:val="002A0B88"/>
    <w:rsid w:val="002A0D3F"/>
    <w:rsid w:val="002A51C6"/>
    <w:rsid w:val="002A7D98"/>
    <w:rsid w:val="002B1487"/>
    <w:rsid w:val="002B16A1"/>
    <w:rsid w:val="002B253A"/>
    <w:rsid w:val="002B2B89"/>
    <w:rsid w:val="002B401F"/>
    <w:rsid w:val="002B77F6"/>
    <w:rsid w:val="002C14E0"/>
    <w:rsid w:val="002C3BE8"/>
    <w:rsid w:val="002C4E76"/>
    <w:rsid w:val="002C7161"/>
    <w:rsid w:val="002D0C39"/>
    <w:rsid w:val="002D2561"/>
    <w:rsid w:val="002D2BEF"/>
    <w:rsid w:val="002D4172"/>
    <w:rsid w:val="002E0E89"/>
    <w:rsid w:val="002E4B57"/>
    <w:rsid w:val="002F1F3C"/>
    <w:rsid w:val="002F2076"/>
    <w:rsid w:val="002F4E09"/>
    <w:rsid w:val="002F6285"/>
    <w:rsid w:val="00300B42"/>
    <w:rsid w:val="003012CD"/>
    <w:rsid w:val="00304767"/>
    <w:rsid w:val="003054CC"/>
    <w:rsid w:val="00306E3D"/>
    <w:rsid w:val="00307411"/>
    <w:rsid w:val="003077C0"/>
    <w:rsid w:val="00310C44"/>
    <w:rsid w:val="003111A6"/>
    <w:rsid w:val="003144B8"/>
    <w:rsid w:val="003168F0"/>
    <w:rsid w:val="00316D86"/>
    <w:rsid w:val="00316E29"/>
    <w:rsid w:val="003204B6"/>
    <w:rsid w:val="003207DC"/>
    <w:rsid w:val="0032256D"/>
    <w:rsid w:val="00324041"/>
    <w:rsid w:val="003256D6"/>
    <w:rsid w:val="00332DD9"/>
    <w:rsid w:val="00340150"/>
    <w:rsid w:val="00340FCB"/>
    <w:rsid w:val="0034420A"/>
    <w:rsid w:val="003442ED"/>
    <w:rsid w:val="003466DF"/>
    <w:rsid w:val="00351E8D"/>
    <w:rsid w:val="0035219D"/>
    <w:rsid w:val="0035281C"/>
    <w:rsid w:val="00355148"/>
    <w:rsid w:val="00360147"/>
    <w:rsid w:val="00360684"/>
    <w:rsid w:val="003607FA"/>
    <w:rsid w:val="00361192"/>
    <w:rsid w:val="003611C2"/>
    <w:rsid w:val="003615CA"/>
    <w:rsid w:val="00361793"/>
    <w:rsid w:val="00365782"/>
    <w:rsid w:val="00367984"/>
    <w:rsid w:val="003730FF"/>
    <w:rsid w:val="00377339"/>
    <w:rsid w:val="0038380A"/>
    <w:rsid w:val="0038442D"/>
    <w:rsid w:val="00386E02"/>
    <w:rsid w:val="003928F1"/>
    <w:rsid w:val="00392AC5"/>
    <w:rsid w:val="00393207"/>
    <w:rsid w:val="003934D3"/>
    <w:rsid w:val="00394A6A"/>
    <w:rsid w:val="003A0735"/>
    <w:rsid w:val="003A289A"/>
    <w:rsid w:val="003A38A3"/>
    <w:rsid w:val="003A4EDB"/>
    <w:rsid w:val="003A5EFB"/>
    <w:rsid w:val="003A654A"/>
    <w:rsid w:val="003A7123"/>
    <w:rsid w:val="003A7910"/>
    <w:rsid w:val="003B0852"/>
    <w:rsid w:val="003B0B78"/>
    <w:rsid w:val="003B5368"/>
    <w:rsid w:val="003C2D52"/>
    <w:rsid w:val="003C2DDE"/>
    <w:rsid w:val="003C6DDA"/>
    <w:rsid w:val="003D0151"/>
    <w:rsid w:val="003E0BBA"/>
    <w:rsid w:val="003E0D06"/>
    <w:rsid w:val="003E2D16"/>
    <w:rsid w:val="003E361E"/>
    <w:rsid w:val="003F0C4E"/>
    <w:rsid w:val="003F1225"/>
    <w:rsid w:val="003F1CCD"/>
    <w:rsid w:val="003F2708"/>
    <w:rsid w:val="003F51B8"/>
    <w:rsid w:val="003F79EB"/>
    <w:rsid w:val="004006F3"/>
    <w:rsid w:val="004039A3"/>
    <w:rsid w:val="00404606"/>
    <w:rsid w:val="004049CE"/>
    <w:rsid w:val="00404BDA"/>
    <w:rsid w:val="004063A2"/>
    <w:rsid w:val="00406438"/>
    <w:rsid w:val="00410227"/>
    <w:rsid w:val="004119FB"/>
    <w:rsid w:val="00412502"/>
    <w:rsid w:val="00412601"/>
    <w:rsid w:val="00413889"/>
    <w:rsid w:val="0042172E"/>
    <w:rsid w:val="00422914"/>
    <w:rsid w:val="00424B48"/>
    <w:rsid w:val="00425696"/>
    <w:rsid w:val="004270AB"/>
    <w:rsid w:val="00427BF8"/>
    <w:rsid w:val="00430A55"/>
    <w:rsid w:val="004314A7"/>
    <w:rsid w:val="0043302B"/>
    <w:rsid w:val="00436F91"/>
    <w:rsid w:val="004439D5"/>
    <w:rsid w:val="00446295"/>
    <w:rsid w:val="004478B5"/>
    <w:rsid w:val="00447A3A"/>
    <w:rsid w:val="0045075F"/>
    <w:rsid w:val="004510D2"/>
    <w:rsid w:val="00451FA5"/>
    <w:rsid w:val="004558DD"/>
    <w:rsid w:val="00455C7F"/>
    <w:rsid w:val="0045752C"/>
    <w:rsid w:val="00460058"/>
    <w:rsid w:val="00460A91"/>
    <w:rsid w:val="00461DD8"/>
    <w:rsid w:val="00463ED4"/>
    <w:rsid w:val="00465BD8"/>
    <w:rsid w:val="00466907"/>
    <w:rsid w:val="0047243E"/>
    <w:rsid w:val="0047371E"/>
    <w:rsid w:val="00477671"/>
    <w:rsid w:val="00480980"/>
    <w:rsid w:val="00481F69"/>
    <w:rsid w:val="00485B5A"/>
    <w:rsid w:val="0048686C"/>
    <w:rsid w:val="004869AC"/>
    <w:rsid w:val="0049102B"/>
    <w:rsid w:val="00491C2D"/>
    <w:rsid w:val="0049256D"/>
    <w:rsid w:val="00492F6F"/>
    <w:rsid w:val="00493BA2"/>
    <w:rsid w:val="00493C65"/>
    <w:rsid w:val="00495005"/>
    <w:rsid w:val="0049529B"/>
    <w:rsid w:val="004961A3"/>
    <w:rsid w:val="00496859"/>
    <w:rsid w:val="004969BD"/>
    <w:rsid w:val="004A207C"/>
    <w:rsid w:val="004A5FFB"/>
    <w:rsid w:val="004B395F"/>
    <w:rsid w:val="004B405A"/>
    <w:rsid w:val="004C0A72"/>
    <w:rsid w:val="004C1ED6"/>
    <w:rsid w:val="004C1FE7"/>
    <w:rsid w:val="004C4C39"/>
    <w:rsid w:val="004C7E78"/>
    <w:rsid w:val="004D0527"/>
    <w:rsid w:val="004D09A4"/>
    <w:rsid w:val="004D58DE"/>
    <w:rsid w:val="004D6996"/>
    <w:rsid w:val="004E7E58"/>
    <w:rsid w:val="004F0557"/>
    <w:rsid w:val="004F0FB8"/>
    <w:rsid w:val="004F1509"/>
    <w:rsid w:val="004F434D"/>
    <w:rsid w:val="004F5913"/>
    <w:rsid w:val="004F5DD6"/>
    <w:rsid w:val="00501351"/>
    <w:rsid w:val="00503D0A"/>
    <w:rsid w:val="005058BA"/>
    <w:rsid w:val="00511989"/>
    <w:rsid w:val="00511F48"/>
    <w:rsid w:val="00512BCE"/>
    <w:rsid w:val="00514FB0"/>
    <w:rsid w:val="00515408"/>
    <w:rsid w:val="005179A4"/>
    <w:rsid w:val="00517FDE"/>
    <w:rsid w:val="00520BEA"/>
    <w:rsid w:val="0052152F"/>
    <w:rsid w:val="005224C5"/>
    <w:rsid w:val="00522FDC"/>
    <w:rsid w:val="005234E2"/>
    <w:rsid w:val="00524236"/>
    <w:rsid w:val="005260A7"/>
    <w:rsid w:val="005302F5"/>
    <w:rsid w:val="005324B3"/>
    <w:rsid w:val="005343B6"/>
    <w:rsid w:val="00536276"/>
    <w:rsid w:val="00537B61"/>
    <w:rsid w:val="00540E4E"/>
    <w:rsid w:val="00543D42"/>
    <w:rsid w:val="005508E0"/>
    <w:rsid w:val="00550C37"/>
    <w:rsid w:val="00551B9E"/>
    <w:rsid w:val="00553DBF"/>
    <w:rsid w:val="005564C1"/>
    <w:rsid w:val="00556B23"/>
    <w:rsid w:val="005602FC"/>
    <w:rsid w:val="0056109B"/>
    <w:rsid w:val="00562B9D"/>
    <w:rsid w:val="00562C71"/>
    <w:rsid w:val="005632EC"/>
    <w:rsid w:val="00564E70"/>
    <w:rsid w:val="005657CA"/>
    <w:rsid w:val="00566C58"/>
    <w:rsid w:val="00570C4F"/>
    <w:rsid w:val="0057227D"/>
    <w:rsid w:val="00574BF2"/>
    <w:rsid w:val="00580C94"/>
    <w:rsid w:val="00581643"/>
    <w:rsid w:val="00582687"/>
    <w:rsid w:val="0058373D"/>
    <w:rsid w:val="005857F6"/>
    <w:rsid w:val="005877FA"/>
    <w:rsid w:val="0058783E"/>
    <w:rsid w:val="005920E2"/>
    <w:rsid w:val="00593A94"/>
    <w:rsid w:val="00594258"/>
    <w:rsid w:val="005A02E9"/>
    <w:rsid w:val="005A03E4"/>
    <w:rsid w:val="005A0F79"/>
    <w:rsid w:val="005A1BDD"/>
    <w:rsid w:val="005A396A"/>
    <w:rsid w:val="005A6CC3"/>
    <w:rsid w:val="005A793A"/>
    <w:rsid w:val="005B01BF"/>
    <w:rsid w:val="005B5408"/>
    <w:rsid w:val="005B5DAA"/>
    <w:rsid w:val="005B784F"/>
    <w:rsid w:val="005C1406"/>
    <w:rsid w:val="005C15C4"/>
    <w:rsid w:val="005C2701"/>
    <w:rsid w:val="005C385F"/>
    <w:rsid w:val="005C3873"/>
    <w:rsid w:val="005C5FBD"/>
    <w:rsid w:val="005D0178"/>
    <w:rsid w:val="005D01A2"/>
    <w:rsid w:val="005D0763"/>
    <w:rsid w:val="005D167A"/>
    <w:rsid w:val="005D1CB3"/>
    <w:rsid w:val="005D5000"/>
    <w:rsid w:val="005D59D0"/>
    <w:rsid w:val="005D6D6A"/>
    <w:rsid w:val="005E44B0"/>
    <w:rsid w:val="005E571C"/>
    <w:rsid w:val="005F21E4"/>
    <w:rsid w:val="005F377B"/>
    <w:rsid w:val="005F4063"/>
    <w:rsid w:val="005F468D"/>
    <w:rsid w:val="005F7A73"/>
    <w:rsid w:val="00606D3D"/>
    <w:rsid w:val="00616FDD"/>
    <w:rsid w:val="006200CA"/>
    <w:rsid w:val="00621C26"/>
    <w:rsid w:val="00624428"/>
    <w:rsid w:val="00624E2B"/>
    <w:rsid w:val="00625DC1"/>
    <w:rsid w:val="0062687E"/>
    <w:rsid w:val="00627B17"/>
    <w:rsid w:val="00632C61"/>
    <w:rsid w:val="006336FC"/>
    <w:rsid w:val="00634140"/>
    <w:rsid w:val="00634D9D"/>
    <w:rsid w:val="00635696"/>
    <w:rsid w:val="0063592F"/>
    <w:rsid w:val="006405DA"/>
    <w:rsid w:val="00642359"/>
    <w:rsid w:val="00642799"/>
    <w:rsid w:val="006432A5"/>
    <w:rsid w:val="006438C9"/>
    <w:rsid w:val="0064469E"/>
    <w:rsid w:val="006451D3"/>
    <w:rsid w:val="00650DD6"/>
    <w:rsid w:val="00652A4C"/>
    <w:rsid w:val="00652BB4"/>
    <w:rsid w:val="0065515A"/>
    <w:rsid w:val="00655BE6"/>
    <w:rsid w:val="006621F4"/>
    <w:rsid w:val="00671346"/>
    <w:rsid w:val="0067154A"/>
    <w:rsid w:val="00671678"/>
    <w:rsid w:val="0067186E"/>
    <w:rsid w:val="00672692"/>
    <w:rsid w:val="00672FF0"/>
    <w:rsid w:val="00674FD5"/>
    <w:rsid w:val="00680C61"/>
    <w:rsid w:val="00683615"/>
    <w:rsid w:val="00687BBC"/>
    <w:rsid w:val="00696DEA"/>
    <w:rsid w:val="00697A48"/>
    <w:rsid w:val="006A1DE4"/>
    <w:rsid w:val="006A3FFF"/>
    <w:rsid w:val="006A4658"/>
    <w:rsid w:val="006A5AF0"/>
    <w:rsid w:val="006A6842"/>
    <w:rsid w:val="006B3E53"/>
    <w:rsid w:val="006B46AF"/>
    <w:rsid w:val="006B7C4C"/>
    <w:rsid w:val="006B7D22"/>
    <w:rsid w:val="006C0D00"/>
    <w:rsid w:val="006C0E70"/>
    <w:rsid w:val="006C1D3A"/>
    <w:rsid w:val="006C3B8E"/>
    <w:rsid w:val="006C4F04"/>
    <w:rsid w:val="006D21F6"/>
    <w:rsid w:val="006D37BD"/>
    <w:rsid w:val="006D5F37"/>
    <w:rsid w:val="006D60AF"/>
    <w:rsid w:val="006D72EE"/>
    <w:rsid w:val="006E069D"/>
    <w:rsid w:val="006E2F8E"/>
    <w:rsid w:val="006E3451"/>
    <w:rsid w:val="006E3B13"/>
    <w:rsid w:val="006E7C5E"/>
    <w:rsid w:val="006F020F"/>
    <w:rsid w:val="006F21CD"/>
    <w:rsid w:val="006F22BF"/>
    <w:rsid w:val="006F2FF4"/>
    <w:rsid w:val="0070081E"/>
    <w:rsid w:val="007017AF"/>
    <w:rsid w:val="007034B9"/>
    <w:rsid w:val="00704A85"/>
    <w:rsid w:val="0070666E"/>
    <w:rsid w:val="00706BD0"/>
    <w:rsid w:val="0070724F"/>
    <w:rsid w:val="00711D08"/>
    <w:rsid w:val="00714170"/>
    <w:rsid w:val="00715477"/>
    <w:rsid w:val="007176A9"/>
    <w:rsid w:val="007326A4"/>
    <w:rsid w:val="00735612"/>
    <w:rsid w:val="00737E59"/>
    <w:rsid w:val="00741A6B"/>
    <w:rsid w:val="00742A02"/>
    <w:rsid w:val="00744207"/>
    <w:rsid w:val="007460EE"/>
    <w:rsid w:val="00746D40"/>
    <w:rsid w:val="00746DCB"/>
    <w:rsid w:val="007479EF"/>
    <w:rsid w:val="007503F3"/>
    <w:rsid w:val="00750AD8"/>
    <w:rsid w:val="00754759"/>
    <w:rsid w:val="00762334"/>
    <w:rsid w:val="007662FA"/>
    <w:rsid w:val="00766D93"/>
    <w:rsid w:val="00771387"/>
    <w:rsid w:val="00772633"/>
    <w:rsid w:val="00781200"/>
    <w:rsid w:val="007819BE"/>
    <w:rsid w:val="00782321"/>
    <w:rsid w:val="00782E1A"/>
    <w:rsid w:val="0078492B"/>
    <w:rsid w:val="00786903"/>
    <w:rsid w:val="00790FCF"/>
    <w:rsid w:val="007952CD"/>
    <w:rsid w:val="00796011"/>
    <w:rsid w:val="007966B6"/>
    <w:rsid w:val="007A1B6C"/>
    <w:rsid w:val="007A22FA"/>
    <w:rsid w:val="007A7349"/>
    <w:rsid w:val="007A74BD"/>
    <w:rsid w:val="007B1496"/>
    <w:rsid w:val="007B3DE7"/>
    <w:rsid w:val="007B4525"/>
    <w:rsid w:val="007B54D8"/>
    <w:rsid w:val="007B5BF3"/>
    <w:rsid w:val="007B74D6"/>
    <w:rsid w:val="007C34A7"/>
    <w:rsid w:val="007C5D13"/>
    <w:rsid w:val="007C5D89"/>
    <w:rsid w:val="007D0353"/>
    <w:rsid w:val="007D760F"/>
    <w:rsid w:val="007D79C0"/>
    <w:rsid w:val="007F1661"/>
    <w:rsid w:val="007F1AF5"/>
    <w:rsid w:val="007F346F"/>
    <w:rsid w:val="007F4693"/>
    <w:rsid w:val="007F4F22"/>
    <w:rsid w:val="008002F7"/>
    <w:rsid w:val="00800B0D"/>
    <w:rsid w:val="00801037"/>
    <w:rsid w:val="00802403"/>
    <w:rsid w:val="00804BF3"/>
    <w:rsid w:val="008051FC"/>
    <w:rsid w:val="008055C0"/>
    <w:rsid w:val="008072C0"/>
    <w:rsid w:val="00810799"/>
    <w:rsid w:val="00811E37"/>
    <w:rsid w:val="00813AFA"/>
    <w:rsid w:val="00817438"/>
    <w:rsid w:val="008218D0"/>
    <w:rsid w:val="00821E60"/>
    <w:rsid w:val="00823716"/>
    <w:rsid w:val="00827D8E"/>
    <w:rsid w:val="0083055B"/>
    <w:rsid w:val="00835CBF"/>
    <w:rsid w:val="00836A53"/>
    <w:rsid w:val="00837446"/>
    <w:rsid w:val="008404C7"/>
    <w:rsid w:val="00840D3D"/>
    <w:rsid w:val="00845C25"/>
    <w:rsid w:val="008479D8"/>
    <w:rsid w:val="008502D7"/>
    <w:rsid w:val="00852BF3"/>
    <w:rsid w:val="0085694C"/>
    <w:rsid w:val="00856A9A"/>
    <w:rsid w:val="00857B58"/>
    <w:rsid w:val="00861451"/>
    <w:rsid w:val="008652C9"/>
    <w:rsid w:val="008665E0"/>
    <w:rsid w:val="0086677E"/>
    <w:rsid w:val="00870AE7"/>
    <w:rsid w:val="0087144B"/>
    <w:rsid w:val="00872EAB"/>
    <w:rsid w:val="00874E30"/>
    <w:rsid w:val="00874FE4"/>
    <w:rsid w:val="00880647"/>
    <w:rsid w:val="0088140C"/>
    <w:rsid w:val="0088283A"/>
    <w:rsid w:val="008844A7"/>
    <w:rsid w:val="00885A1E"/>
    <w:rsid w:val="00885ECA"/>
    <w:rsid w:val="00895BE5"/>
    <w:rsid w:val="008A11C0"/>
    <w:rsid w:val="008A4D7B"/>
    <w:rsid w:val="008A7B4D"/>
    <w:rsid w:val="008A7CCC"/>
    <w:rsid w:val="008B0763"/>
    <w:rsid w:val="008B0907"/>
    <w:rsid w:val="008B28CD"/>
    <w:rsid w:val="008B3210"/>
    <w:rsid w:val="008C24E8"/>
    <w:rsid w:val="008C3099"/>
    <w:rsid w:val="008C3E16"/>
    <w:rsid w:val="008C42AD"/>
    <w:rsid w:val="008C5C18"/>
    <w:rsid w:val="008C5E07"/>
    <w:rsid w:val="008C6196"/>
    <w:rsid w:val="008C6BCE"/>
    <w:rsid w:val="008C6DD6"/>
    <w:rsid w:val="008D339C"/>
    <w:rsid w:val="008D52E5"/>
    <w:rsid w:val="008D61CA"/>
    <w:rsid w:val="008E27A7"/>
    <w:rsid w:val="008E4561"/>
    <w:rsid w:val="008E46E2"/>
    <w:rsid w:val="008F3A48"/>
    <w:rsid w:val="008F3EE3"/>
    <w:rsid w:val="008F4539"/>
    <w:rsid w:val="00901A5C"/>
    <w:rsid w:val="00903489"/>
    <w:rsid w:val="00906436"/>
    <w:rsid w:val="009072D3"/>
    <w:rsid w:val="00907A08"/>
    <w:rsid w:val="0091026D"/>
    <w:rsid w:val="00911484"/>
    <w:rsid w:val="00914912"/>
    <w:rsid w:val="009159FF"/>
    <w:rsid w:val="00915C5D"/>
    <w:rsid w:val="00916BC2"/>
    <w:rsid w:val="00924BA5"/>
    <w:rsid w:val="00924BD6"/>
    <w:rsid w:val="00925A01"/>
    <w:rsid w:val="00927CC0"/>
    <w:rsid w:val="00930FDB"/>
    <w:rsid w:val="009320D8"/>
    <w:rsid w:val="009328CF"/>
    <w:rsid w:val="009334E4"/>
    <w:rsid w:val="00934F87"/>
    <w:rsid w:val="0093574E"/>
    <w:rsid w:val="00935EF6"/>
    <w:rsid w:val="0094103E"/>
    <w:rsid w:val="00942425"/>
    <w:rsid w:val="00952EB5"/>
    <w:rsid w:val="009565EA"/>
    <w:rsid w:val="00960BAD"/>
    <w:rsid w:val="00963108"/>
    <w:rsid w:val="00966B7F"/>
    <w:rsid w:val="00975736"/>
    <w:rsid w:val="00975923"/>
    <w:rsid w:val="00975E5C"/>
    <w:rsid w:val="009762C2"/>
    <w:rsid w:val="00981B07"/>
    <w:rsid w:val="00981C9B"/>
    <w:rsid w:val="00982F34"/>
    <w:rsid w:val="00984A13"/>
    <w:rsid w:val="009869E6"/>
    <w:rsid w:val="00987569"/>
    <w:rsid w:val="00987649"/>
    <w:rsid w:val="00990321"/>
    <w:rsid w:val="009906C3"/>
    <w:rsid w:val="009955DE"/>
    <w:rsid w:val="00995F0A"/>
    <w:rsid w:val="009A0EA2"/>
    <w:rsid w:val="009A0EE2"/>
    <w:rsid w:val="009A2013"/>
    <w:rsid w:val="009A50B9"/>
    <w:rsid w:val="009A50FF"/>
    <w:rsid w:val="009A77C2"/>
    <w:rsid w:val="009A77CB"/>
    <w:rsid w:val="009B1F88"/>
    <w:rsid w:val="009B45A7"/>
    <w:rsid w:val="009B5137"/>
    <w:rsid w:val="009B749E"/>
    <w:rsid w:val="009C0D3E"/>
    <w:rsid w:val="009C2544"/>
    <w:rsid w:val="009C2CE0"/>
    <w:rsid w:val="009C610C"/>
    <w:rsid w:val="009C75D3"/>
    <w:rsid w:val="009D080B"/>
    <w:rsid w:val="009D1C82"/>
    <w:rsid w:val="009D4B40"/>
    <w:rsid w:val="009E52A8"/>
    <w:rsid w:val="009E593B"/>
    <w:rsid w:val="009E68C5"/>
    <w:rsid w:val="009F05CD"/>
    <w:rsid w:val="009F19D9"/>
    <w:rsid w:val="009F4988"/>
    <w:rsid w:val="009F4C97"/>
    <w:rsid w:val="009F507D"/>
    <w:rsid w:val="009F672A"/>
    <w:rsid w:val="00A01694"/>
    <w:rsid w:val="00A02591"/>
    <w:rsid w:val="00A05420"/>
    <w:rsid w:val="00A05F2D"/>
    <w:rsid w:val="00A066D7"/>
    <w:rsid w:val="00A11341"/>
    <w:rsid w:val="00A11453"/>
    <w:rsid w:val="00A131E7"/>
    <w:rsid w:val="00A13AD4"/>
    <w:rsid w:val="00A1476D"/>
    <w:rsid w:val="00A16738"/>
    <w:rsid w:val="00A21646"/>
    <w:rsid w:val="00A23090"/>
    <w:rsid w:val="00A234BA"/>
    <w:rsid w:val="00A25859"/>
    <w:rsid w:val="00A3159B"/>
    <w:rsid w:val="00A324EE"/>
    <w:rsid w:val="00A33933"/>
    <w:rsid w:val="00A35077"/>
    <w:rsid w:val="00A40BC1"/>
    <w:rsid w:val="00A40C7B"/>
    <w:rsid w:val="00A421B2"/>
    <w:rsid w:val="00A42635"/>
    <w:rsid w:val="00A4398A"/>
    <w:rsid w:val="00A47ADD"/>
    <w:rsid w:val="00A50277"/>
    <w:rsid w:val="00A50C9F"/>
    <w:rsid w:val="00A52846"/>
    <w:rsid w:val="00A54065"/>
    <w:rsid w:val="00A546E2"/>
    <w:rsid w:val="00A5678E"/>
    <w:rsid w:val="00A56889"/>
    <w:rsid w:val="00A605EF"/>
    <w:rsid w:val="00A60D34"/>
    <w:rsid w:val="00A612C7"/>
    <w:rsid w:val="00A63C63"/>
    <w:rsid w:val="00A66CB4"/>
    <w:rsid w:val="00A72693"/>
    <w:rsid w:val="00A76AF7"/>
    <w:rsid w:val="00A814FE"/>
    <w:rsid w:val="00A82080"/>
    <w:rsid w:val="00A82FE4"/>
    <w:rsid w:val="00A87B3F"/>
    <w:rsid w:val="00A926DE"/>
    <w:rsid w:val="00A9297A"/>
    <w:rsid w:val="00A9341C"/>
    <w:rsid w:val="00A95453"/>
    <w:rsid w:val="00A963A2"/>
    <w:rsid w:val="00A96F08"/>
    <w:rsid w:val="00AA152B"/>
    <w:rsid w:val="00AA17B3"/>
    <w:rsid w:val="00AA1E31"/>
    <w:rsid w:val="00AA22EC"/>
    <w:rsid w:val="00AA382C"/>
    <w:rsid w:val="00AA3933"/>
    <w:rsid w:val="00AA3A8B"/>
    <w:rsid w:val="00AA48F5"/>
    <w:rsid w:val="00AA58FE"/>
    <w:rsid w:val="00AB5DBD"/>
    <w:rsid w:val="00AB79A8"/>
    <w:rsid w:val="00AC26EE"/>
    <w:rsid w:val="00AC341F"/>
    <w:rsid w:val="00AC3BC8"/>
    <w:rsid w:val="00AC562D"/>
    <w:rsid w:val="00AC7660"/>
    <w:rsid w:val="00AD02FA"/>
    <w:rsid w:val="00AD06D8"/>
    <w:rsid w:val="00AD63E0"/>
    <w:rsid w:val="00AE21FB"/>
    <w:rsid w:val="00AE7961"/>
    <w:rsid w:val="00AF2476"/>
    <w:rsid w:val="00AF3A69"/>
    <w:rsid w:val="00AF59BF"/>
    <w:rsid w:val="00AF68E8"/>
    <w:rsid w:val="00B0051D"/>
    <w:rsid w:val="00B01C10"/>
    <w:rsid w:val="00B02502"/>
    <w:rsid w:val="00B039AC"/>
    <w:rsid w:val="00B04F23"/>
    <w:rsid w:val="00B05039"/>
    <w:rsid w:val="00B101F2"/>
    <w:rsid w:val="00B1096B"/>
    <w:rsid w:val="00B1254B"/>
    <w:rsid w:val="00B15B4C"/>
    <w:rsid w:val="00B16364"/>
    <w:rsid w:val="00B16C81"/>
    <w:rsid w:val="00B17C10"/>
    <w:rsid w:val="00B17D36"/>
    <w:rsid w:val="00B21001"/>
    <w:rsid w:val="00B211EC"/>
    <w:rsid w:val="00B23D1B"/>
    <w:rsid w:val="00B25197"/>
    <w:rsid w:val="00B25227"/>
    <w:rsid w:val="00B25291"/>
    <w:rsid w:val="00B263D2"/>
    <w:rsid w:val="00B278E3"/>
    <w:rsid w:val="00B3069D"/>
    <w:rsid w:val="00B30E09"/>
    <w:rsid w:val="00B3380C"/>
    <w:rsid w:val="00B36D17"/>
    <w:rsid w:val="00B36F8C"/>
    <w:rsid w:val="00B412D6"/>
    <w:rsid w:val="00B4408F"/>
    <w:rsid w:val="00B4417F"/>
    <w:rsid w:val="00B453AF"/>
    <w:rsid w:val="00B467A4"/>
    <w:rsid w:val="00B469AC"/>
    <w:rsid w:val="00B470DF"/>
    <w:rsid w:val="00B514FB"/>
    <w:rsid w:val="00B52129"/>
    <w:rsid w:val="00B5220C"/>
    <w:rsid w:val="00B5254C"/>
    <w:rsid w:val="00B55812"/>
    <w:rsid w:val="00B572B0"/>
    <w:rsid w:val="00B57C09"/>
    <w:rsid w:val="00B609B7"/>
    <w:rsid w:val="00B66326"/>
    <w:rsid w:val="00B6689B"/>
    <w:rsid w:val="00B66ABC"/>
    <w:rsid w:val="00B6714B"/>
    <w:rsid w:val="00B67310"/>
    <w:rsid w:val="00B7231B"/>
    <w:rsid w:val="00B725ED"/>
    <w:rsid w:val="00B734E0"/>
    <w:rsid w:val="00B73759"/>
    <w:rsid w:val="00B749EA"/>
    <w:rsid w:val="00B75A6A"/>
    <w:rsid w:val="00B767CE"/>
    <w:rsid w:val="00B80216"/>
    <w:rsid w:val="00B80700"/>
    <w:rsid w:val="00B807C6"/>
    <w:rsid w:val="00B833C0"/>
    <w:rsid w:val="00B8357A"/>
    <w:rsid w:val="00B90512"/>
    <w:rsid w:val="00B92D27"/>
    <w:rsid w:val="00B94315"/>
    <w:rsid w:val="00B94ECC"/>
    <w:rsid w:val="00B951B9"/>
    <w:rsid w:val="00B96124"/>
    <w:rsid w:val="00BA2B7C"/>
    <w:rsid w:val="00BA7100"/>
    <w:rsid w:val="00BA7893"/>
    <w:rsid w:val="00BB0265"/>
    <w:rsid w:val="00BB5417"/>
    <w:rsid w:val="00BB7658"/>
    <w:rsid w:val="00BB7F8A"/>
    <w:rsid w:val="00BC0487"/>
    <w:rsid w:val="00BC28EA"/>
    <w:rsid w:val="00BC2FCE"/>
    <w:rsid w:val="00BC3C61"/>
    <w:rsid w:val="00BC41D2"/>
    <w:rsid w:val="00BC5B8C"/>
    <w:rsid w:val="00BC5D10"/>
    <w:rsid w:val="00BC6022"/>
    <w:rsid w:val="00BD1804"/>
    <w:rsid w:val="00BD18B8"/>
    <w:rsid w:val="00BD2E38"/>
    <w:rsid w:val="00BD3F03"/>
    <w:rsid w:val="00BD491E"/>
    <w:rsid w:val="00BD61DE"/>
    <w:rsid w:val="00BD64B4"/>
    <w:rsid w:val="00BD7846"/>
    <w:rsid w:val="00BE2E35"/>
    <w:rsid w:val="00BE3BBC"/>
    <w:rsid w:val="00BE47E0"/>
    <w:rsid w:val="00BE51E4"/>
    <w:rsid w:val="00BE648E"/>
    <w:rsid w:val="00BF0073"/>
    <w:rsid w:val="00BF4595"/>
    <w:rsid w:val="00BF64AB"/>
    <w:rsid w:val="00BF7798"/>
    <w:rsid w:val="00C036CA"/>
    <w:rsid w:val="00C04DA3"/>
    <w:rsid w:val="00C05DE5"/>
    <w:rsid w:val="00C06EA5"/>
    <w:rsid w:val="00C102E4"/>
    <w:rsid w:val="00C111B4"/>
    <w:rsid w:val="00C1255E"/>
    <w:rsid w:val="00C14808"/>
    <w:rsid w:val="00C149BA"/>
    <w:rsid w:val="00C1592D"/>
    <w:rsid w:val="00C160F3"/>
    <w:rsid w:val="00C1635D"/>
    <w:rsid w:val="00C1667C"/>
    <w:rsid w:val="00C16683"/>
    <w:rsid w:val="00C235F8"/>
    <w:rsid w:val="00C255C1"/>
    <w:rsid w:val="00C33316"/>
    <w:rsid w:val="00C34101"/>
    <w:rsid w:val="00C360F0"/>
    <w:rsid w:val="00C43157"/>
    <w:rsid w:val="00C44471"/>
    <w:rsid w:val="00C543FC"/>
    <w:rsid w:val="00C54635"/>
    <w:rsid w:val="00C63132"/>
    <w:rsid w:val="00C6449B"/>
    <w:rsid w:val="00C64845"/>
    <w:rsid w:val="00C66815"/>
    <w:rsid w:val="00C67219"/>
    <w:rsid w:val="00C67E57"/>
    <w:rsid w:val="00C717EF"/>
    <w:rsid w:val="00C757BE"/>
    <w:rsid w:val="00C77A78"/>
    <w:rsid w:val="00C845DE"/>
    <w:rsid w:val="00C845F6"/>
    <w:rsid w:val="00C84B12"/>
    <w:rsid w:val="00C851AD"/>
    <w:rsid w:val="00C853AA"/>
    <w:rsid w:val="00C85592"/>
    <w:rsid w:val="00C94822"/>
    <w:rsid w:val="00C94D2B"/>
    <w:rsid w:val="00C94DB6"/>
    <w:rsid w:val="00C9521D"/>
    <w:rsid w:val="00C96F6A"/>
    <w:rsid w:val="00CA0E48"/>
    <w:rsid w:val="00CA1682"/>
    <w:rsid w:val="00CA30D9"/>
    <w:rsid w:val="00CA3BAA"/>
    <w:rsid w:val="00CA4F28"/>
    <w:rsid w:val="00CB075A"/>
    <w:rsid w:val="00CB07CC"/>
    <w:rsid w:val="00CB1749"/>
    <w:rsid w:val="00CB59B3"/>
    <w:rsid w:val="00CB6D3B"/>
    <w:rsid w:val="00CC4FFF"/>
    <w:rsid w:val="00CC53A7"/>
    <w:rsid w:val="00CC69D8"/>
    <w:rsid w:val="00CC6FEE"/>
    <w:rsid w:val="00CE1812"/>
    <w:rsid w:val="00CE1B25"/>
    <w:rsid w:val="00CE763D"/>
    <w:rsid w:val="00CE7D77"/>
    <w:rsid w:val="00CF206A"/>
    <w:rsid w:val="00CF21E6"/>
    <w:rsid w:val="00CF332D"/>
    <w:rsid w:val="00CF3F7F"/>
    <w:rsid w:val="00CF4268"/>
    <w:rsid w:val="00CF4BD8"/>
    <w:rsid w:val="00CF6AF5"/>
    <w:rsid w:val="00D01E16"/>
    <w:rsid w:val="00D043C0"/>
    <w:rsid w:val="00D06C15"/>
    <w:rsid w:val="00D14BD1"/>
    <w:rsid w:val="00D15799"/>
    <w:rsid w:val="00D1691E"/>
    <w:rsid w:val="00D170F3"/>
    <w:rsid w:val="00D174C7"/>
    <w:rsid w:val="00D322C9"/>
    <w:rsid w:val="00D32605"/>
    <w:rsid w:val="00D35CD1"/>
    <w:rsid w:val="00D41E5F"/>
    <w:rsid w:val="00D42B8F"/>
    <w:rsid w:val="00D436EE"/>
    <w:rsid w:val="00D4514D"/>
    <w:rsid w:val="00D45750"/>
    <w:rsid w:val="00D510A5"/>
    <w:rsid w:val="00D542B3"/>
    <w:rsid w:val="00D55963"/>
    <w:rsid w:val="00D6060C"/>
    <w:rsid w:val="00D60B3B"/>
    <w:rsid w:val="00D63034"/>
    <w:rsid w:val="00D63771"/>
    <w:rsid w:val="00D67B64"/>
    <w:rsid w:val="00D751D2"/>
    <w:rsid w:val="00D7613E"/>
    <w:rsid w:val="00D763DB"/>
    <w:rsid w:val="00D7680C"/>
    <w:rsid w:val="00D77BF8"/>
    <w:rsid w:val="00D813F4"/>
    <w:rsid w:val="00D81A34"/>
    <w:rsid w:val="00D8380E"/>
    <w:rsid w:val="00D86B58"/>
    <w:rsid w:val="00D938B0"/>
    <w:rsid w:val="00D96E79"/>
    <w:rsid w:val="00D97012"/>
    <w:rsid w:val="00D97634"/>
    <w:rsid w:val="00DA043B"/>
    <w:rsid w:val="00DB2B1C"/>
    <w:rsid w:val="00DB368D"/>
    <w:rsid w:val="00DB3B0C"/>
    <w:rsid w:val="00DB534C"/>
    <w:rsid w:val="00DB53FA"/>
    <w:rsid w:val="00DB5F2E"/>
    <w:rsid w:val="00DB64FE"/>
    <w:rsid w:val="00DC129E"/>
    <w:rsid w:val="00DC1403"/>
    <w:rsid w:val="00DC3B50"/>
    <w:rsid w:val="00DC4556"/>
    <w:rsid w:val="00DC4742"/>
    <w:rsid w:val="00DC58F9"/>
    <w:rsid w:val="00DC65F6"/>
    <w:rsid w:val="00DC742F"/>
    <w:rsid w:val="00DD03CA"/>
    <w:rsid w:val="00DD0E33"/>
    <w:rsid w:val="00DD1E5E"/>
    <w:rsid w:val="00DD3B9D"/>
    <w:rsid w:val="00DD68A9"/>
    <w:rsid w:val="00DE40A7"/>
    <w:rsid w:val="00DE42E8"/>
    <w:rsid w:val="00DE6811"/>
    <w:rsid w:val="00DE74FA"/>
    <w:rsid w:val="00DF0FD2"/>
    <w:rsid w:val="00DF3550"/>
    <w:rsid w:val="00DF52C9"/>
    <w:rsid w:val="00DF66C1"/>
    <w:rsid w:val="00E03C99"/>
    <w:rsid w:val="00E03EA0"/>
    <w:rsid w:val="00E10130"/>
    <w:rsid w:val="00E10EF9"/>
    <w:rsid w:val="00E11B2A"/>
    <w:rsid w:val="00E130EC"/>
    <w:rsid w:val="00E16E55"/>
    <w:rsid w:val="00E174D3"/>
    <w:rsid w:val="00E21091"/>
    <w:rsid w:val="00E23205"/>
    <w:rsid w:val="00E23FB6"/>
    <w:rsid w:val="00E2534D"/>
    <w:rsid w:val="00E25BBE"/>
    <w:rsid w:val="00E26837"/>
    <w:rsid w:val="00E27A2D"/>
    <w:rsid w:val="00E30647"/>
    <w:rsid w:val="00E341AB"/>
    <w:rsid w:val="00E341CC"/>
    <w:rsid w:val="00E45E55"/>
    <w:rsid w:val="00E46359"/>
    <w:rsid w:val="00E46FB7"/>
    <w:rsid w:val="00E47565"/>
    <w:rsid w:val="00E47C1C"/>
    <w:rsid w:val="00E51B6C"/>
    <w:rsid w:val="00E53565"/>
    <w:rsid w:val="00E53A96"/>
    <w:rsid w:val="00E54085"/>
    <w:rsid w:val="00E569B9"/>
    <w:rsid w:val="00E604F6"/>
    <w:rsid w:val="00E60C6C"/>
    <w:rsid w:val="00E63013"/>
    <w:rsid w:val="00E643D7"/>
    <w:rsid w:val="00E706C0"/>
    <w:rsid w:val="00E74477"/>
    <w:rsid w:val="00E745EF"/>
    <w:rsid w:val="00E75448"/>
    <w:rsid w:val="00E75C73"/>
    <w:rsid w:val="00E80A17"/>
    <w:rsid w:val="00E80E88"/>
    <w:rsid w:val="00E81B6B"/>
    <w:rsid w:val="00E824B2"/>
    <w:rsid w:val="00E82856"/>
    <w:rsid w:val="00E82DEF"/>
    <w:rsid w:val="00E83A78"/>
    <w:rsid w:val="00E9119C"/>
    <w:rsid w:val="00E92D6F"/>
    <w:rsid w:val="00E931C0"/>
    <w:rsid w:val="00E949FC"/>
    <w:rsid w:val="00E95E70"/>
    <w:rsid w:val="00E963C7"/>
    <w:rsid w:val="00E97BF8"/>
    <w:rsid w:val="00EA0160"/>
    <w:rsid w:val="00EA3279"/>
    <w:rsid w:val="00EA3C3B"/>
    <w:rsid w:val="00EA4725"/>
    <w:rsid w:val="00EA64D3"/>
    <w:rsid w:val="00EB23A6"/>
    <w:rsid w:val="00EB3653"/>
    <w:rsid w:val="00EB4CAA"/>
    <w:rsid w:val="00EB752C"/>
    <w:rsid w:val="00EB7E66"/>
    <w:rsid w:val="00EC1F5D"/>
    <w:rsid w:val="00EC44FB"/>
    <w:rsid w:val="00EC5D32"/>
    <w:rsid w:val="00EC685B"/>
    <w:rsid w:val="00ED1494"/>
    <w:rsid w:val="00ED21AE"/>
    <w:rsid w:val="00ED23B8"/>
    <w:rsid w:val="00EE08B4"/>
    <w:rsid w:val="00EE244D"/>
    <w:rsid w:val="00EE48BB"/>
    <w:rsid w:val="00EE5748"/>
    <w:rsid w:val="00EF0AB6"/>
    <w:rsid w:val="00EF1681"/>
    <w:rsid w:val="00EF4010"/>
    <w:rsid w:val="00EF7A55"/>
    <w:rsid w:val="00F0078C"/>
    <w:rsid w:val="00F0130C"/>
    <w:rsid w:val="00F0537D"/>
    <w:rsid w:val="00F066AF"/>
    <w:rsid w:val="00F06ADE"/>
    <w:rsid w:val="00F06DD2"/>
    <w:rsid w:val="00F06F69"/>
    <w:rsid w:val="00F11CBE"/>
    <w:rsid w:val="00F1237F"/>
    <w:rsid w:val="00F15C53"/>
    <w:rsid w:val="00F203A3"/>
    <w:rsid w:val="00F22B41"/>
    <w:rsid w:val="00F235C6"/>
    <w:rsid w:val="00F24CE4"/>
    <w:rsid w:val="00F275DF"/>
    <w:rsid w:val="00F30041"/>
    <w:rsid w:val="00F3206A"/>
    <w:rsid w:val="00F401E8"/>
    <w:rsid w:val="00F41932"/>
    <w:rsid w:val="00F42487"/>
    <w:rsid w:val="00F4261F"/>
    <w:rsid w:val="00F42FA4"/>
    <w:rsid w:val="00F43271"/>
    <w:rsid w:val="00F4373B"/>
    <w:rsid w:val="00F43CDF"/>
    <w:rsid w:val="00F45964"/>
    <w:rsid w:val="00F469E5"/>
    <w:rsid w:val="00F46B1F"/>
    <w:rsid w:val="00F470CF"/>
    <w:rsid w:val="00F4726E"/>
    <w:rsid w:val="00F514A1"/>
    <w:rsid w:val="00F51C38"/>
    <w:rsid w:val="00F52317"/>
    <w:rsid w:val="00F52491"/>
    <w:rsid w:val="00F52C30"/>
    <w:rsid w:val="00F551F2"/>
    <w:rsid w:val="00F61E5B"/>
    <w:rsid w:val="00F628E1"/>
    <w:rsid w:val="00F6507F"/>
    <w:rsid w:val="00F676B9"/>
    <w:rsid w:val="00F716A9"/>
    <w:rsid w:val="00F73D91"/>
    <w:rsid w:val="00F73ED5"/>
    <w:rsid w:val="00F748E2"/>
    <w:rsid w:val="00F76CE7"/>
    <w:rsid w:val="00F76EA3"/>
    <w:rsid w:val="00F77E11"/>
    <w:rsid w:val="00F80787"/>
    <w:rsid w:val="00F822FB"/>
    <w:rsid w:val="00F823DC"/>
    <w:rsid w:val="00F91E7F"/>
    <w:rsid w:val="00F9572C"/>
    <w:rsid w:val="00FA00E6"/>
    <w:rsid w:val="00FA02D8"/>
    <w:rsid w:val="00FA18A7"/>
    <w:rsid w:val="00FA4E74"/>
    <w:rsid w:val="00FA570A"/>
    <w:rsid w:val="00FA58DB"/>
    <w:rsid w:val="00FA59C6"/>
    <w:rsid w:val="00FA7493"/>
    <w:rsid w:val="00FA74CD"/>
    <w:rsid w:val="00FB0AD9"/>
    <w:rsid w:val="00FB20B9"/>
    <w:rsid w:val="00FB786B"/>
    <w:rsid w:val="00FB7CD9"/>
    <w:rsid w:val="00FC03C3"/>
    <w:rsid w:val="00FC3DE6"/>
    <w:rsid w:val="00FC4722"/>
    <w:rsid w:val="00FC5307"/>
    <w:rsid w:val="00FC7111"/>
    <w:rsid w:val="00FD017F"/>
    <w:rsid w:val="00FD01C8"/>
    <w:rsid w:val="00FD3216"/>
    <w:rsid w:val="00FD6F95"/>
    <w:rsid w:val="00FD7967"/>
    <w:rsid w:val="00FD7F47"/>
    <w:rsid w:val="00FD7F4C"/>
    <w:rsid w:val="00FE4566"/>
    <w:rsid w:val="00FF0718"/>
    <w:rsid w:val="00FF0841"/>
    <w:rsid w:val="00FF51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C90A9"/>
  <w15:docId w15:val="{F5185807-6DB9-43F1-94B3-46130593F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C74E5"/>
    <w:rPr>
      <w:rFonts w:ascii="Calibri" w:eastAsia="Calibri" w:hAnsi="Calibri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b/>
      <w:sz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jc w:val="center"/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jc w:val="both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jc w:val="center"/>
      <w:outlineLvl w:val="4"/>
    </w:pPr>
    <w:rPr>
      <w:b/>
      <w:sz w:val="32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outlineLvl w:val="5"/>
    </w:pPr>
    <w:rPr>
      <w:b/>
      <w:sz w:val="24"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ascii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b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Zkladntext">
    <w:name w:val="Body Text"/>
    <w:basedOn w:val="Normln"/>
    <w:pPr>
      <w:jc w:val="both"/>
    </w:pPr>
    <w:rPr>
      <w:sz w:val="24"/>
    </w:r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Zkladntextodsazen21">
    <w:name w:val="Základní text odsazený 21"/>
    <w:basedOn w:val="Normln"/>
    <w:pPr>
      <w:ind w:left="397" w:hanging="397"/>
      <w:jc w:val="both"/>
    </w:pPr>
    <w:rPr>
      <w:sz w:val="24"/>
    </w:rPr>
  </w:style>
  <w:style w:type="paragraph" w:customStyle="1" w:styleId="Zkladntextodsazen31">
    <w:name w:val="Základní text odsazený 31"/>
    <w:basedOn w:val="Normln"/>
    <w:pPr>
      <w:ind w:left="709" w:hanging="709"/>
      <w:jc w:val="both"/>
    </w:pPr>
    <w:rPr>
      <w:sz w:val="24"/>
    </w:rPr>
  </w:style>
  <w:style w:type="paragraph" w:styleId="Zkladntextodsazen">
    <w:name w:val="Body Text Indent"/>
    <w:basedOn w:val="Normln"/>
    <w:link w:val="ZkladntextodsazenChar"/>
    <w:rPr>
      <w:sz w:val="24"/>
    </w:rPr>
  </w:style>
  <w:style w:type="paragraph" w:customStyle="1" w:styleId="Textvbloku1">
    <w:name w:val="Text v bloku1"/>
    <w:basedOn w:val="Normln"/>
    <w:pPr>
      <w:ind w:left="3540" w:right="110" w:hanging="3256"/>
      <w:jc w:val="both"/>
    </w:pPr>
    <w:rPr>
      <w:rFonts w:eastAsia="MS Mincho"/>
      <w:sz w:val="24"/>
    </w:rPr>
  </w:style>
  <w:style w:type="paragraph" w:customStyle="1" w:styleId="default">
    <w:name w:val="default"/>
    <w:basedOn w:val="Normln"/>
    <w:pPr>
      <w:autoSpaceDE w:val="0"/>
      <w:autoSpaceDN w:val="0"/>
    </w:pPr>
    <w:rPr>
      <w:rFonts w:ascii="Bradley Hand ITC" w:eastAsia="Arial Unicode MS" w:hAnsi="Bradley Hand ITC" w:cs="Arial Unicode MS"/>
      <w:color w:val="000000"/>
      <w:sz w:val="24"/>
      <w:szCs w:val="24"/>
      <w:lang w:eastAsia="cs-CZ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3">
    <w:name w:val="Body Text 3"/>
    <w:basedOn w:val="Normln"/>
    <w:pPr>
      <w:spacing w:after="120"/>
    </w:pPr>
    <w:rPr>
      <w:sz w:val="16"/>
      <w:szCs w:val="16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Cs w:val="24"/>
      <w:lang w:eastAsia="cs-CZ"/>
    </w:rPr>
  </w:style>
  <w:style w:type="paragraph" w:customStyle="1" w:styleId="Bntext2">
    <w:name w:val="Běžný text 2"/>
    <w:basedOn w:val="Normln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4"/>
      <w:lang w:eastAsia="cs-CZ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styleId="Zkladntextodsazen2">
    <w:name w:val="Body Text Indent 2"/>
    <w:basedOn w:val="Normln"/>
    <w:pPr>
      <w:spacing w:after="120" w:line="480" w:lineRule="auto"/>
      <w:ind w:left="283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semiHidden/>
    <w:locked/>
    <w:rPr>
      <w:sz w:val="16"/>
      <w:szCs w:val="16"/>
      <w:lang w:val="cs-CZ" w:eastAsia="cs-CZ" w:bidi="ar-SA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lang w:val="x-none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customStyle="1" w:styleId="odrkatun">
    <w:name w:val="odrážka tučně"/>
    <w:basedOn w:val="Normln"/>
    <w:pPr>
      <w:numPr>
        <w:numId w:val="18"/>
      </w:num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b/>
      <w:bCs/>
      <w:lang w:eastAsia="cs-CZ"/>
    </w:rPr>
  </w:style>
  <w:style w:type="paragraph" w:customStyle="1" w:styleId="Textpsmene">
    <w:name w:val="Text písmene"/>
    <w:basedOn w:val="Normln"/>
    <w:pPr>
      <w:numPr>
        <w:ilvl w:val="1"/>
        <w:numId w:val="19"/>
      </w:numPr>
      <w:jc w:val="both"/>
      <w:outlineLvl w:val="7"/>
    </w:pPr>
    <w:rPr>
      <w:sz w:val="24"/>
      <w:szCs w:val="24"/>
      <w:lang w:eastAsia="cs-CZ"/>
    </w:rPr>
  </w:style>
  <w:style w:type="paragraph" w:customStyle="1" w:styleId="Textodstavce">
    <w:name w:val="Text odstavce"/>
    <w:basedOn w:val="Normln"/>
    <w:pPr>
      <w:numPr>
        <w:numId w:val="19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  <w:lang w:eastAsia="cs-CZ"/>
    </w:rPr>
  </w:style>
  <w:style w:type="paragraph" w:customStyle="1" w:styleId="Normln0">
    <w:name w:val="Normální~"/>
    <w:basedOn w:val="Normln"/>
    <w:pPr>
      <w:widowControl w:val="0"/>
    </w:pPr>
    <w:rPr>
      <w:rFonts w:ascii="Arial" w:hAnsi="Arial"/>
      <w:lang w:eastAsia="cs-CZ"/>
    </w:rPr>
  </w:style>
  <w:style w:type="paragraph" w:customStyle="1" w:styleId="Odstavecodsazen">
    <w:name w:val="Odstavec odsazený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  <w:lang w:eastAsia="cs-CZ"/>
    </w:rPr>
  </w:style>
  <w:style w:type="character" w:customStyle="1" w:styleId="NormlnChar">
    <w:name w:val="Normální~ Char"/>
    <w:rPr>
      <w:rFonts w:ascii="Arial" w:hAnsi="Arial"/>
      <w:sz w:val="22"/>
    </w:rPr>
  </w:style>
  <w:style w:type="paragraph" w:customStyle="1" w:styleId="VZ">
    <w:name w:val="VZ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lang w:eastAsia="cs-CZ"/>
    </w:rPr>
  </w:style>
  <w:style w:type="paragraph" w:customStyle="1" w:styleId="Odstavec">
    <w:name w:val="Odstavec"/>
    <w:basedOn w:val="Normln"/>
    <w:pPr>
      <w:widowControl w:val="0"/>
      <w:spacing w:line="100" w:lineRule="atLeast"/>
      <w:ind w:firstLine="539"/>
      <w:jc w:val="both"/>
    </w:pPr>
    <w:rPr>
      <w:sz w:val="24"/>
      <w:szCs w:val="24"/>
    </w:rPr>
  </w:style>
  <w:style w:type="paragraph" w:customStyle="1" w:styleId="Zkladntext30">
    <w:name w:val="Základní text3"/>
    <w:basedOn w:val="Normln"/>
    <w:pPr>
      <w:widowControl w:val="0"/>
      <w:spacing w:line="100" w:lineRule="atLeast"/>
    </w:pPr>
    <w:rPr>
      <w:sz w:val="24"/>
      <w:szCs w:val="24"/>
    </w:rPr>
  </w:style>
  <w:style w:type="paragraph" w:customStyle="1" w:styleId="Odstavecodsazen0">
    <w:name w:val="Odstavec odsazený~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</w:rPr>
  </w:style>
  <w:style w:type="paragraph" w:styleId="Prosttext">
    <w:name w:val="Plain Text"/>
    <w:basedOn w:val="Normln"/>
    <w:rPr>
      <w:rFonts w:ascii="Courier New" w:hAnsi="Courier New" w:cs="Courier New"/>
      <w:lang w:eastAsia="cs-CZ"/>
    </w:rPr>
  </w:style>
  <w:style w:type="character" w:customStyle="1" w:styleId="ZkladntextodsazenChar">
    <w:name w:val="Základní text odsazený Char"/>
    <w:link w:val="Zkladntextodsazen"/>
    <w:locked/>
    <w:rsid w:val="00CA0E48"/>
    <w:rPr>
      <w:sz w:val="24"/>
      <w:lang w:val="cs-CZ" w:eastAsia="ar-SA" w:bidi="ar-SA"/>
    </w:rPr>
  </w:style>
  <w:style w:type="paragraph" w:customStyle="1" w:styleId="bntext20">
    <w:name w:val="bntext2"/>
    <w:basedOn w:val="Normln"/>
    <w:rsid w:val="00AF2476"/>
    <w:pPr>
      <w:overflowPunct w:val="0"/>
      <w:autoSpaceDE w:val="0"/>
      <w:autoSpaceDN w:val="0"/>
      <w:ind w:left="567"/>
      <w:jc w:val="both"/>
    </w:pPr>
    <w:rPr>
      <w:rFonts w:ascii="Arial" w:hAnsi="Arial" w:cs="Arial"/>
      <w:lang w:eastAsia="cs-CZ"/>
    </w:rPr>
  </w:style>
  <w:style w:type="paragraph" w:styleId="Odstavecseseznamem">
    <w:name w:val="List Paragraph"/>
    <w:basedOn w:val="Normln"/>
    <w:uiPriority w:val="34"/>
    <w:qFormat/>
    <w:rsid w:val="00B453AF"/>
    <w:pPr>
      <w:ind w:left="708"/>
    </w:pPr>
  </w:style>
  <w:style w:type="paragraph" w:styleId="Nzev">
    <w:name w:val="Title"/>
    <w:basedOn w:val="Normln"/>
    <w:link w:val="NzevChar"/>
    <w:qFormat/>
    <w:rsid w:val="004314A7"/>
    <w:pPr>
      <w:jc w:val="center"/>
    </w:pPr>
    <w:rPr>
      <w:b/>
      <w:bCs/>
      <w:sz w:val="24"/>
      <w:szCs w:val="24"/>
      <w:lang w:val="x-none" w:eastAsia="x-none"/>
    </w:rPr>
  </w:style>
  <w:style w:type="character" w:customStyle="1" w:styleId="NzevChar">
    <w:name w:val="Název Char"/>
    <w:link w:val="Nzev"/>
    <w:rsid w:val="004314A7"/>
    <w:rPr>
      <w:b/>
      <w:bCs/>
      <w:sz w:val="24"/>
      <w:szCs w:val="24"/>
    </w:rPr>
  </w:style>
  <w:style w:type="character" w:customStyle="1" w:styleId="TextkomenteChar">
    <w:name w:val="Text komentáře Char"/>
    <w:link w:val="Textkomente"/>
    <w:semiHidden/>
    <w:rsid w:val="009906C3"/>
    <w:rPr>
      <w:lang w:eastAsia="ar-SA"/>
    </w:rPr>
  </w:style>
  <w:style w:type="paragraph" w:customStyle="1" w:styleId="Bezmezer1">
    <w:name w:val="Bez mezer1"/>
    <w:uiPriority w:val="99"/>
    <w:rsid w:val="000F45A2"/>
    <w:rPr>
      <w:rFonts w:ascii="Calibri" w:hAnsi="Calibri"/>
      <w:sz w:val="22"/>
      <w:szCs w:val="22"/>
      <w:lang w:eastAsia="en-US"/>
    </w:rPr>
  </w:style>
  <w:style w:type="character" w:customStyle="1" w:styleId="Zkladntext6">
    <w:name w:val="Základní text (6)_"/>
    <w:link w:val="Zkladntext61"/>
    <w:locked/>
    <w:rsid w:val="00422914"/>
    <w:rPr>
      <w:shd w:val="clear" w:color="auto" w:fill="FFFFFF"/>
    </w:rPr>
  </w:style>
  <w:style w:type="paragraph" w:customStyle="1" w:styleId="Zkladntext61">
    <w:name w:val="Základní text (6)1"/>
    <w:basedOn w:val="Normln"/>
    <w:link w:val="Zkladntext6"/>
    <w:rsid w:val="00422914"/>
    <w:pPr>
      <w:shd w:val="clear" w:color="auto" w:fill="FFFFFF"/>
      <w:spacing w:after="660" w:line="240" w:lineRule="atLeast"/>
    </w:pPr>
    <w:rPr>
      <w:lang w:eastAsia="cs-CZ"/>
    </w:rPr>
  </w:style>
  <w:style w:type="paragraph" w:styleId="Textvbloku">
    <w:name w:val="Block Text"/>
    <w:basedOn w:val="Normln"/>
    <w:rsid w:val="001D1E0E"/>
    <w:pPr>
      <w:overflowPunct w:val="0"/>
      <w:autoSpaceDE w:val="0"/>
      <w:autoSpaceDN w:val="0"/>
      <w:adjustRightInd w:val="0"/>
      <w:ind w:left="708" w:right="110"/>
      <w:jc w:val="both"/>
      <w:textAlignment w:val="baseline"/>
    </w:pPr>
    <w:rPr>
      <w:rFonts w:ascii="Arial" w:eastAsia="MS Mincho" w:hAnsi="Arial"/>
      <w:lang w:eastAsia="cs-CZ"/>
    </w:rPr>
  </w:style>
  <w:style w:type="character" w:customStyle="1" w:styleId="ZhlavChar">
    <w:name w:val="Záhlaví Char"/>
    <w:link w:val="Zhlav"/>
    <w:uiPriority w:val="99"/>
    <w:rsid w:val="00022B0B"/>
    <w:rPr>
      <w:lang w:eastAsia="ar-SA"/>
    </w:rPr>
  </w:style>
  <w:style w:type="character" w:styleId="Hypertextovodkaz">
    <w:name w:val="Hyperlink"/>
    <w:uiPriority w:val="99"/>
    <w:unhideWhenUsed/>
    <w:rsid w:val="001C74E5"/>
    <w:rPr>
      <w:color w:val="0563C1"/>
      <w:u w:val="single"/>
    </w:rPr>
  </w:style>
  <w:style w:type="character" w:styleId="Siln">
    <w:name w:val="Strong"/>
    <w:uiPriority w:val="22"/>
    <w:qFormat/>
    <w:rsid w:val="001C74E5"/>
    <w:rPr>
      <w:b/>
      <w:bCs/>
    </w:rPr>
  </w:style>
  <w:style w:type="character" w:customStyle="1" w:styleId="nowrap">
    <w:name w:val="nowrap"/>
    <w:rsid w:val="001C74E5"/>
  </w:style>
  <w:style w:type="paragraph" w:customStyle="1" w:styleId="KRUTEXTODSTAVCE">
    <w:name w:val="_KRU_TEXT_ODSTAVCE"/>
    <w:basedOn w:val="Normln"/>
    <w:link w:val="KRUTEXTODSTAVCEChar"/>
    <w:rsid w:val="00CC4FFF"/>
    <w:pPr>
      <w:spacing w:line="288" w:lineRule="auto"/>
    </w:pPr>
    <w:rPr>
      <w:rFonts w:ascii="Arial" w:eastAsia="Times New Roman" w:hAnsi="Arial" w:cs="Arial"/>
      <w:szCs w:val="24"/>
      <w:lang w:eastAsia="cs-CZ"/>
    </w:rPr>
  </w:style>
  <w:style w:type="character" w:customStyle="1" w:styleId="KRUTEXTODSTAVCEChar">
    <w:name w:val="_KRU_TEXT_ODSTAVCE Char"/>
    <w:link w:val="KRUTEXTODSTAVCE"/>
    <w:rsid w:val="00CC4FFF"/>
    <w:rPr>
      <w:rFonts w:ascii="Arial" w:hAnsi="Arial" w:cs="Arial"/>
      <w:sz w:val="22"/>
      <w:szCs w:val="24"/>
    </w:rPr>
  </w:style>
  <w:style w:type="character" w:customStyle="1" w:styleId="datalabel">
    <w:name w:val="datalabel"/>
    <w:basedOn w:val="Standardnpsmoodstavce"/>
    <w:rsid w:val="00F203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4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2AECE2-3EBB-43FF-BA9E-4650E3CDA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21</Pages>
  <Words>9355</Words>
  <Characters>55199</Characters>
  <Application>Microsoft Office Word</Application>
  <DocSecurity>0</DocSecurity>
  <Lines>459</Lines>
  <Paragraphs>128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- stavební príce</vt:lpstr>
    </vt:vector>
  </TitlesOfParts>
  <Company>Krajský úřad Kraje Vysočina</Company>
  <LinksUpToDate>false</LinksUpToDate>
  <CharactersWithSpaces>64426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- stavební príce</dc:title>
  <dc:creator>zakovsky</dc:creator>
  <cp:lastModifiedBy>Procházková Lenka Bc.</cp:lastModifiedBy>
  <cp:revision>16</cp:revision>
  <cp:lastPrinted>2018-10-15T13:34:00Z</cp:lastPrinted>
  <dcterms:created xsi:type="dcterms:W3CDTF">2019-06-19T07:57:00Z</dcterms:created>
  <dcterms:modified xsi:type="dcterms:W3CDTF">2019-07-22T13:43:00Z</dcterms:modified>
</cp:coreProperties>
</file>